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2121485953" w:edGrp="everyone"/>
      <w:permEnd w:id="2121485953"/>
      <w:r w:rsidRPr="006A5F84">
        <w:rPr>
          <w:i/>
          <w:sz w:val="28"/>
          <w:szCs w:val="28"/>
          <w:lang w:val="en-GB"/>
        </w:rPr>
        <w:t>TENDER FORM FOR A SUPPLY CONTRACT</w:t>
      </w:r>
      <w:bookmarkEnd w:id="0"/>
    </w:p>
    <w:bookmarkEnd w:id="1"/>
    <w:p w:rsidR="0047783A" w:rsidRPr="001D3CE1" w:rsidRDefault="0047783A" w:rsidP="0047783A">
      <w:pPr>
        <w:pStyle w:val="Title"/>
        <w:jc w:val="left"/>
        <w:rPr>
          <w:b w:val="0"/>
          <w:sz w:val="24"/>
          <w:szCs w:val="24"/>
          <w:lang w:val="en-GB"/>
        </w:rPr>
      </w:pPr>
      <w:r w:rsidRPr="006A5F84">
        <w:rPr>
          <w:sz w:val="22"/>
          <w:szCs w:val="22"/>
          <w:lang w:val="en-GB"/>
        </w:rPr>
        <w:t xml:space="preserve">Publication reference: </w:t>
      </w:r>
      <w:r w:rsidR="001D3CE1" w:rsidRPr="001D3CE1">
        <w:rPr>
          <w:sz w:val="22"/>
          <w:szCs w:val="22"/>
          <w:lang w:val="en-GB"/>
        </w:rPr>
        <w:t>EuropeAid/140433/IH/SUP/RS</w:t>
      </w:r>
    </w:p>
    <w:p w:rsidR="001D3CE1" w:rsidRDefault="0047783A" w:rsidP="001D3CE1">
      <w:pPr>
        <w:pStyle w:val="Title"/>
        <w:jc w:val="left"/>
        <w:outlineLvl w:val="0"/>
        <w:rPr>
          <w:sz w:val="22"/>
          <w:szCs w:val="22"/>
          <w:lang w:val="en-GB"/>
        </w:rPr>
      </w:pPr>
      <w:r w:rsidRPr="006A5F84">
        <w:rPr>
          <w:sz w:val="22"/>
          <w:szCs w:val="22"/>
          <w:lang w:val="en-GB"/>
        </w:rPr>
        <w:t xml:space="preserve">Title of contract: </w:t>
      </w:r>
      <w:r w:rsidR="001D3CE1" w:rsidRPr="00AA58CF">
        <w:rPr>
          <w:sz w:val="22"/>
          <w:szCs w:val="22"/>
          <w:lang w:val="en-GB"/>
        </w:rPr>
        <w:t>“Procurement of Equipment for Plant Variety Testing”</w:t>
      </w:r>
    </w:p>
    <w:p w:rsidR="0047783A" w:rsidRPr="006A5F84" w:rsidRDefault="0047783A" w:rsidP="001D3CE1">
      <w:pPr>
        <w:pStyle w:val="Title"/>
        <w:jc w:val="left"/>
        <w:outlineLvl w:val="0"/>
        <w:rPr>
          <w:b w:val="0"/>
          <w:sz w:val="22"/>
          <w:szCs w:val="22"/>
        </w:rPr>
      </w:pPr>
      <w:r w:rsidRPr="006A5F84">
        <w:rPr>
          <w:sz w:val="22"/>
          <w:szCs w:val="22"/>
        </w:rPr>
        <w:t>&lt;</w:t>
      </w:r>
      <w:r w:rsidRPr="002D59A9">
        <w:rPr>
          <w:sz w:val="22"/>
          <w:szCs w:val="22"/>
          <w:highlight w:val="yellow"/>
        </w:rPr>
        <w:t>Place and date</w:t>
      </w:r>
      <w:r w:rsidRPr="006A5F84">
        <w:rPr>
          <w:sz w:val="22"/>
          <w:szCs w:val="22"/>
        </w:rPr>
        <w:t>&gt;</w:t>
      </w:r>
    </w:p>
    <w:p w:rsidR="001D3CE1" w:rsidRPr="006A5F84" w:rsidRDefault="0047783A" w:rsidP="001D3CE1">
      <w:pPr>
        <w:rPr>
          <w:b/>
          <w:sz w:val="22"/>
          <w:szCs w:val="22"/>
        </w:rPr>
      </w:pPr>
      <w:r w:rsidRPr="006A5F84">
        <w:rPr>
          <w:b/>
          <w:sz w:val="22"/>
          <w:szCs w:val="22"/>
        </w:rPr>
        <w:t xml:space="preserve">A: </w:t>
      </w:r>
      <w:r w:rsidR="001D3CE1">
        <w:rPr>
          <w:b/>
          <w:sz w:val="22"/>
          <w:szCs w:val="22"/>
        </w:rPr>
        <w:t>A: Ministry of Finance, Department for Contracting and Financing of EU Funded Programmes (CFCU), Sremska 3-5 St, VII floor, office 701, Belgrade 11000, Republic of Serbia</w:t>
      </w:r>
    </w:p>
    <w:p w:rsidR="0047783A" w:rsidRPr="006A5F84" w:rsidRDefault="0047783A" w:rsidP="0047783A">
      <w:pPr>
        <w:rPr>
          <w:b/>
          <w:sz w:val="22"/>
          <w:szCs w:val="22"/>
        </w:rPr>
      </w:pPr>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lastRenderedPageBreak/>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rsidTr="00D64597">
        <w:tc>
          <w:tcPr>
            <w:tcW w:w="3686" w:type="dxa"/>
            <w:tcBorders>
              <w:bottom w:val="nil"/>
            </w:tcBorders>
            <w:shd w:val="pct5" w:color="auto" w:fill="FFFFFF"/>
          </w:tcPr>
          <w:p w:rsidR="00B34C65" w:rsidRDefault="00B34C65" w:rsidP="003502E9">
            <w:pPr>
              <w:keepNext/>
              <w:keepLines/>
              <w:widowControl w:val="0"/>
              <w:jc w:val="center"/>
              <w:rPr>
                <w:b/>
              </w:rPr>
            </w:pPr>
            <w:r w:rsidRPr="006A5F84">
              <w:rPr>
                <w:b/>
              </w:rPr>
              <w:t>Financial data</w:t>
            </w:r>
          </w:p>
          <w:p w:rsidR="00432715" w:rsidRPr="006A5F84" w:rsidRDefault="00432715" w:rsidP="003502E9">
            <w:pPr>
              <w:keepNext/>
              <w:keepLines/>
              <w:widowControl w:val="0"/>
              <w:jc w:val="center"/>
              <w:rPr>
                <w:b/>
              </w:rPr>
            </w:pPr>
          </w:p>
        </w:tc>
        <w:tc>
          <w:tcPr>
            <w:tcW w:w="992" w:type="dxa"/>
            <w:tcBorders>
              <w:bottom w:val="nil"/>
            </w:tcBorders>
            <w:shd w:val="pct5" w:color="auto" w:fill="FFFFFF"/>
          </w:tcPr>
          <w:p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rsidR="00B34C65" w:rsidRDefault="00CE4B2B" w:rsidP="00B34C65">
            <w:pPr>
              <w:widowControl w:val="0"/>
              <w:spacing w:before="60" w:after="60"/>
              <w:jc w:val="center"/>
              <w:rPr>
                <w:b/>
                <w:sz w:val="22"/>
                <w:szCs w:val="22"/>
              </w:rPr>
            </w:pPr>
            <w:del w:id="2" w:author="Jovana Jovčić" w:date="2020-05-18T08:51:00Z">
              <w:r w:rsidDel="00D63D4E">
                <w:rPr>
                  <w:b/>
                  <w:sz w:val="22"/>
                  <w:szCs w:val="22"/>
                </w:rPr>
                <w:delText>2016</w:delText>
              </w:r>
            </w:del>
            <w:ins w:id="3" w:author="Jovana Jovčić" w:date="2020-05-18T08:51:00Z">
              <w:r w:rsidR="00D63D4E">
                <w:rPr>
                  <w:b/>
                  <w:sz w:val="22"/>
                  <w:szCs w:val="22"/>
                </w:rPr>
                <w:t>201</w:t>
              </w:r>
              <w:r w:rsidR="00D63D4E">
                <w:rPr>
                  <w:b/>
                  <w:sz w:val="22"/>
                  <w:szCs w:val="22"/>
                </w:rPr>
                <w:t>7</w:t>
              </w:r>
            </w:ins>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rsidR="00CE4B2B" w:rsidRDefault="00B34C65" w:rsidP="00B34C65">
            <w:pPr>
              <w:widowControl w:val="0"/>
              <w:spacing w:before="60" w:after="60"/>
              <w:jc w:val="center"/>
              <w:rPr>
                <w:b/>
                <w:sz w:val="22"/>
                <w:szCs w:val="22"/>
              </w:rPr>
            </w:pPr>
            <w:r w:rsidRPr="006A5F84">
              <w:rPr>
                <w:b/>
              </w:rPr>
              <w:t>Year before last year</w:t>
            </w:r>
            <w:r w:rsidRPr="006A5F84">
              <w:rPr>
                <w:b/>
              </w:rPr>
              <w:br/>
            </w:r>
          </w:p>
          <w:p w:rsidR="00B34C65" w:rsidRDefault="00CE4B2B" w:rsidP="00B34C65">
            <w:pPr>
              <w:widowControl w:val="0"/>
              <w:spacing w:before="60" w:after="60"/>
              <w:jc w:val="center"/>
              <w:rPr>
                <w:b/>
                <w:sz w:val="22"/>
                <w:szCs w:val="22"/>
              </w:rPr>
            </w:pPr>
            <w:del w:id="4" w:author="Jovana Jovčić" w:date="2020-05-18T08:51:00Z">
              <w:r w:rsidDel="00D63D4E">
                <w:rPr>
                  <w:b/>
                  <w:sz w:val="22"/>
                  <w:szCs w:val="22"/>
                </w:rPr>
                <w:delText>2017</w:delText>
              </w:r>
            </w:del>
            <w:ins w:id="5" w:author="Jovana Jovčić" w:date="2020-05-18T08:51:00Z">
              <w:r w:rsidR="00D63D4E">
                <w:rPr>
                  <w:b/>
                  <w:sz w:val="22"/>
                  <w:szCs w:val="22"/>
                </w:rPr>
                <w:t>201</w:t>
              </w:r>
              <w:r w:rsidR="00D63D4E">
                <w:rPr>
                  <w:b/>
                  <w:sz w:val="22"/>
                  <w:szCs w:val="22"/>
                </w:rPr>
                <w:t>8</w:t>
              </w:r>
            </w:ins>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rsidR="00CE4B2B" w:rsidRDefault="00B34C65" w:rsidP="00B34C65">
            <w:pPr>
              <w:widowControl w:val="0"/>
              <w:spacing w:before="60" w:after="60"/>
              <w:jc w:val="center"/>
              <w:rPr>
                <w:b/>
                <w:sz w:val="22"/>
                <w:szCs w:val="22"/>
              </w:rPr>
            </w:pPr>
            <w:r w:rsidRPr="006A5F84">
              <w:rPr>
                <w:b/>
              </w:rPr>
              <w:t>Last year</w:t>
            </w:r>
            <w:r w:rsidRPr="006A5F84">
              <w:rPr>
                <w:b/>
              </w:rPr>
              <w:br/>
            </w:r>
          </w:p>
          <w:p w:rsidR="00B34C65" w:rsidRDefault="00CE4B2B" w:rsidP="00B34C65">
            <w:pPr>
              <w:widowControl w:val="0"/>
              <w:spacing w:before="60" w:after="60"/>
              <w:jc w:val="center"/>
              <w:rPr>
                <w:b/>
                <w:sz w:val="22"/>
                <w:szCs w:val="22"/>
              </w:rPr>
            </w:pPr>
            <w:del w:id="6" w:author="Jovana Jovčić" w:date="2020-05-18T08:51:00Z">
              <w:r w:rsidDel="00D63D4E">
                <w:rPr>
                  <w:b/>
                  <w:sz w:val="22"/>
                  <w:szCs w:val="22"/>
                </w:rPr>
                <w:delText>2018</w:delText>
              </w:r>
            </w:del>
            <w:ins w:id="7" w:author="Jovana Jovčić" w:date="2020-05-18T08:51:00Z">
              <w:r w:rsidR="00D63D4E">
                <w:rPr>
                  <w:b/>
                  <w:sz w:val="22"/>
                  <w:szCs w:val="22"/>
                </w:rPr>
                <w:t>201</w:t>
              </w:r>
              <w:r w:rsidR="00D63D4E">
                <w:rPr>
                  <w:b/>
                  <w:sz w:val="22"/>
                  <w:szCs w:val="22"/>
                </w:rPr>
                <w:t>9</w:t>
              </w:r>
            </w:ins>
          </w:p>
          <w:p w:rsidR="00B34C65" w:rsidRPr="006A5F84" w:rsidRDefault="00B34C65" w:rsidP="0047783A">
            <w:pPr>
              <w:keepNext/>
              <w:keepLines/>
              <w:widowControl w:val="0"/>
              <w:jc w:val="center"/>
              <w:rPr>
                <w:b/>
              </w:rPr>
            </w:pPr>
          </w:p>
          <w:p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rsidR="00B34C65" w:rsidRPr="00D64597" w:rsidRDefault="00B34C65" w:rsidP="00B34C65">
            <w:pPr>
              <w:widowControl w:val="0"/>
              <w:spacing w:before="60" w:after="60"/>
              <w:jc w:val="center"/>
              <w:rPr>
                <w:b/>
                <w:highlight w:val="lightGray"/>
              </w:rPr>
            </w:pPr>
            <w:r w:rsidRPr="00D64597">
              <w:rPr>
                <w:b/>
                <w:highlight w:val="lightGray"/>
              </w:rPr>
              <w:t>[Past year</w:t>
            </w:r>
          </w:p>
          <w:p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CF5D66" w:rsidRDefault="00B34C65" w:rsidP="003502E9">
            <w:pPr>
              <w:keepNext/>
              <w:keepLines/>
              <w:widowControl w:val="0"/>
              <w:rPr>
                <w:lang w:val="fr-BE"/>
              </w:rPr>
            </w:pP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ratio (</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assets</w:t>
            </w: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liabilities</w:t>
            </w:r>
            <w:r w:rsidRPr="00AF2815">
              <w:rPr>
                <w:sz w:val="22"/>
                <w:szCs w:val="22"/>
                <w:highlight w:val="lightGray"/>
                <w:lang w:val="fr-BE"/>
              </w:rPr>
              <w:t>)</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vAlign w:val="center"/>
          </w:tcPr>
          <w:p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r>
    </w:tbl>
    <w:p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6A5F84" w:rsidRDefault="0047783A" w:rsidP="0047783A">
      <w:pPr>
        <w:ind w:left="709"/>
        <w:jc w:val="both"/>
        <w:rPr>
          <w:sz w:val="22"/>
          <w:szCs w:val="22"/>
        </w:rPr>
      </w:pPr>
      <w:r w:rsidRPr="006A5F84">
        <w:rPr>
          <w:sz w:val="22"/>
          <w:szCs w:val="22"/>
        </w:rPr>
        <w:t>Etc.</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Pr="006A5F84"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 xml:space="preserve">We agree to abide by the ethics clauses in Clause 23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rsidTr="00D64597">
        <w:tc>
          <w:tcPr>
            <w:tcW w:w="3261"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Financial data</w:t>
            </w:r>
          </w:p>
          <w:p w:rsidR="00B95E2A" w:rsidRPr="006A5F84" w:rsidRDefault="00B95E2A" w:rsidP="0047783A">
            <w:pPr>
              <w:keepNext/>
              <w:keepLines/>
              <w:widowControl w:val="0"/>
              <w:jc w:val="center"/>
              <w:rPr>
                <w:b/>
                <w:sz w:val="22"/>
                <w:szCs w:val="22"/>
              </w:rPr>
            </w:pPr>
          </w:p>
        </w:tc>
        <w:tc>
          <w:tcPr>
            <w:tcW w:w="1417" w:type="dxa"/>
            <w:tcBorders>
              <w:bottom w:val="nil"/>
            </w:tcBorders>
            <w:shd w:val="pct5" w:color="auto" w:fill="FFFFFF"/>
          </w:tcPr>
          <w:p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B95E2A" w:rsidRPr="006A5F84" w:rsidRDefault="00551908" w:rsidP="0047783A">
            <w:pPr>
              <w:keepNext/>
              <w:keepLines/>
              <w:widowControl w:val="0"/>
              <w:jc w:val="center"/>
              <w:rPr>
                <w:b/>
                <w:sz w:val="22"/>
                <w:szCs w:val="22"/>
              </w:rPr>
            </w:pPr>
            <w:del w:id="8" w:author="Jovana Jovčić" w:date="2020-05-18T08:52:00Z">
              <w:r w:rsidDel="00D63D4E">
                <w:rPr>
                  <w:b/>
                  <w:sz w:val="22"/>
                  <w:szCs w:val="22"/>
                </w:rPr>
                <w:delText>2016</w:delText>
              </w:r>
            </w:del>
            <w:ins w:id="9" w:author="Jovana Jovčić" w:date="2020-05-18T08:52:00Z">
              <w:r w:rsidR="00D63D4E">
                <w:rPr>
                  <w:b/>
                  <w:sz w:val="22"/>
                  <w:szCs w:val="22"/>
                </w:rPr>
                <w:t>2017</w:t>
              </w:r>
            </w:ins>
            <w:bookmarkStart w:id="10" w:name="_GoBack"/>
            <w:bookmarkEnd w:id="10"/>
          </w:p>
          <w:p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Year before last year</w:t>
            </w:r>
          </w:p>
          <w:p w:rsidR="00B95E2A" w:rsidRPr="006A5F84" w:rsidRDefault="00551908" w:rsidP="0047783A">
            <w:pPr>
              <w:keepNext/>
              <w:keepLines/>
              <w:widowControl w:val="0"/>
              <w:jc w:val="center"/>
              <w:rPr>
                <w:b/>
                <w:sz w:val="22"/>
                <w:szCs w:val="22"/>
              </w:rPr>
            </w:pPr>
            <w:del w:id="11" w:author="Jovana Jovčić" w:date="2020-05-18T08:52:00Z">
              <w:r w:rsidDel="00D63D4E">
                <w:rPr>
                  <w:b/>
                  <w:sz w:val="22"/>
                  <w:szCs w:val="22"/>
                </w:rPr>
                <w:delText>2017</w:delText>
              </w:r>
            </w:del>
            <w:ins w:id="12" w:author="Jovana Jovčić" w:date="2020-05-18T08:52:00Z">
              <w:r w:rsidR="00D63D4E">
                <w:rPr>
                  <w:b/>
                  <w:sz w:val="22"/>
                  <w:szCs w:val="22"/>
                </w:rPr>
                <w:t>2018</w:t>
              </w:r>
            </w:ins>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Last year</w:t>
            </w:r>
          </w:p>
          <w:p w:rsidR="00B95E2A" w:rsidRPr="006A5F84" w:rsidRDefault="00551908" w:rsidP="0047783A">
            <w:pPr>
              <w:keepNext/>
              <w:keepLines/>
              <w:widowControl w:val="0"/>
              <w:jc w:val="center"/>
              <w:rPr>
                <w:b/>
                <w:sz w:val="22"/>
                <w:szCs w:val="22"/>
              </w:rPr>
            </w:pPr>
            <w:del w:id="13" w:author="Jovana Jovčić" w:date="2020-05-18T08:52:00Z">
              <w:r w:rsidDel="00D63D4E">
                <w:rPr>
                  <w:b/>
                  <w:sz w:val="22"/>
                  <w:szCs w:val="22"/>
                </w:rPr>
                <w:delText>2018</w:delText>
              </w:r>
              <w:r w:rsidR="00B95E2A" w:rsidRPr="006A5F84" w:rsidDel="00D63D4E">
                <w:rPr>
                  <w:b/>
                  <w:sz w:val="22"/>
                  <w:szCs w:val="22"/>
                </w:rPr>
                <w:br/>
              </w:r>
            </w:del>
            <w:ins w:id="14" w:author="Jovana Jovčić" w:date="2020-05-18T08:52:00Z">
              <w:r w:rsidR="00D63D4E">
                <w:rPr>
                  <w:b/>
                  <w:sz w:val="22"/>
                  <w:szCs w:val="22"/>
                </w:rPr>
                <w:t>2019</w:t>
              </w:r>
            </w:ins>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rsidTr="00D64597">
        <w:trPr>
          <w:cantSplit/>
        </w:trPr>
        <w:tc>
          <w:tcPr>
            <w:tcW w:w="3261" w:type="dxa"/>
            <w:tcBorders>
              <w:top w:val="single" w:sz="6" w:space="0" w:color="auto"/>
              <w:bottom w:val="double" w:sz="2" w:space="0" w:color="auto"/>
            </w:tcBorders>
          </w:tcPr>
          <w:p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r>
      <w:tr w:rsidR="00B95E2A" w:rsidRPr="006A5F84" w:rsidTr="00D64597">
        <w:trPr>
          <w:cantSplit/>
        </w:trPr>
        <w:tc>
          <w:tcPr>
            <w:tcW w:w="3261" w:type="dxa"/>
            <w:tcBorders>
              <w:top w:val="nil"/>
            </w:tcBorders>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rsidR="00B95E2A" w:rsidRPr="006A5F84" w:rsidRDefault="00B95E2A" w:rsidP="0047783A">
            <w:pPr>
              <w:keepNext/>
              <w:keepLines/>
              <w:widowControl w:val="0"/>
              <w:rPr>
                <w:sz w:val="22"/>
                <w:szCs w:val="22"/>
              </w:rPr>
            </w:pPr>
          </w:p>
        </w:tc>
        <w:tc>
          <w:tcPr>
            <w:tcW w:w="1276" w:type="dxa"/>
            <w:tcBorders>
              <w:top w:val="nil"/>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r>
      <w:tr w:rsidR="00B95E2A" w:rsidRPr="006A5F84" w:rsidTr="00D64597">
        <w:trPr>
          <w:cantSplit/>
        </w:trPr>
        <w:tc>
          <w:tcPr>
            <w:tcW w:w="3261" w:type="dxa"/>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rsidR="00B95E2A" w:rsidRPr="006A5F84" w:rsidRDefault="00B95E2A" w:rsidP="0047783A">
            <w:pPr>
              <w:keepNext/>
              <w:keepLines/>
              <w:widowControl w:val="0"/>
              <w:rPr>
                <w:sz w:val="22"/>
                <w:szCs w:val="22"/>
              </w:rPr>
            </w:pPr>
          </w:p>
        </w:tc>
        <w:tc>
          <w:tcPr>
            <w:tcW w:w="1276" w:type="dxa"/>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rsidR="00B95E2A" w:rsidRPr="006A5F84" w:rsidRDefault="00B95E2A" w:rsidP="0047783A">
            <w:pPr>
              <w:keepNext/>
              <w:keepLines/>
              <w:widowControl w:val="0"/>
              <w:rPr>
                <w:sz w:val="22"/>
                <w:szCs w:val="22"/>
              </w:rPr>
            </w:pPr>
          </w:p>
        </w:tc>
      </w:tr>
      <w:tr w:rsidR="00267F66" w:rsidRPr="006A5F84" w:rsidTr="00D64597">
        <w:trPr>
          <w:cantSplit/>
        </w:trPr>
        <w:tc>
          <w:tcPr>
            <w:tcW w:w="3261" w:type="dxa"/>
          </w:tcPr>
          <w:p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47783A">
            <w:pPr>
              <w:keepLines/>
              <w:widowControl w:val="0"/>
              <w:rPr>
                <w:sz w:val="22"/>
                <w:szCs w:val="22"/>
              </w:rPr>
            </w:pPr>
            <w:r w:rsidRPr="006A5F84">
              <w:t>Permanent staff as a proportion of total staff (%)</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347075" w:rsidP="00347075">
      <w:pPr>
        <w:jc w:val="both"/>
        <w:rPr>
          <w:b/>
          <w:sz w:val="22"/>
          <w:szCs w:val="22"/>
        </w:rPr>
      </w:pPr>
      <w:r w:rsidRPr="00347075">
        <w:rPr>
          <w:b/>
          <w:sz w:val="22"/>
          <w:szCs w:val="22"/>
        </w:rPr>
        <w:t>ANNEX 1 – DECLARATION OF HONOUR ON EXCLUSION AND SELECTION CRITERIA</w:t>
      </w:r>
    </w:p>
    <w:p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7"/>
      <w:headerReference w:type="default" r:id="rId18"/>
      <w:footerReference w:type="even" r:id="rId19"/>
      <w:footerReference w:type="default" r:id="rId20"/>
      <w:headerReference w:type="first" r:id="rId21"/>
      <w:footerReference w:type="first" r:id="rId22"/>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53CE" w:rsidRPr="006A5F84" w:rsidRDefault="000953CE">
      <w:r w:rsidRPr="006A5F84">
        <w:separator/>
      </w:r>
    </w:p>
  </w:endnote>
  <w:endnote w:type="continuationSeparator" w:id="0">
    <w:p w:rsidR="000953CE" w:rsidRPr="006A5F84" w:rsidRDefault="000953C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Optima">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Pr="006A5F84" w:rsidRDefault="00B87DFE" w:rsidP="00601A79">
    <w:pPr>
      <w:pStyle w:val="Footer"/>
      <w:tabs>
        <w:tab w:val="clear" w:pos="4320"/>
        <w:tab w:val="clear" w:pos="8640"/>
        <w:tab w:val="right" w:pos="9072"/>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D63D4E">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D63D4E">
      <w:rPr>
        <w:noProof/>
        <w:sz w:val="18"/>
        <w:szCs w:val="18"/>
      </w:rPr>
      <w:t>10</w:t>
    </w:r>
    <w:r w:rsidR="004C51DD" w:rsidRPr="006A5F84">
      <w:rPr>
        <w:sz w:val="18"/>
        <w:szCs w:val="18"/>
      </w:rPr>
      <w:fldChar w:fldCharType="end"/>
    </w:r>
  </w:p>
  <w:p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D63D4E">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D63D4E">
      <w:rPr>
        <w:noProof/>
        <w:sz w:val="18"/>
        <w:szCs w:val="18"/>
      </w:rPr>
      <w:t>10</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CB5186">
      <w:rPr>
        <w:b/>
        <w:sz w:val="18"/>
        <w:szCs w:val="18"/>
      </w:rPr>
      <w:t xml:space="preserve"> </w:t>
    </w:r>
    <w:r w:rsidR="00B349D7">
      <w:rPr>
        <w:b/>
        <w:sz w:val="18"/>
        <w:szCs w:val="18"/>
      </w:rPr>
      <w:t>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D63D4E">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D63D4E">
      <w:rPr>
        <w:noProof/>
        <w:sz w:val="18"/>
        <w:szCs w:val="18"/>
      </w:rPr>
      <w:t>10</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Pr="00601A79" w:rsidRDefault="00B87DFE" w:rsidP="00601A79">
    <w:pPr>
      <w:pStyle w:val="Footer"/>
      <w:tabs>
        <w:tab w:val="clear" w:pos="4320"/>
        <w:tab w:val="clear" w:pos="8640"/>
        <w:tab w:val="right" w:pos="8647"/>
      </w:tabs>
      <w:spacing w:after="0"/>
      <w:ind w:right="6"/>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D63D4E">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D63D4E">
      <w:rPr>
        <w:rStyle w:val="PageNumber"/>
        <w:noProof/>
        <w:sz w:val="18"/>
        <w:szCs w:val="18"/>
      </w:rPr>
      <w:t>10</w:t>
    </w:r>
    <w:r w:rsidR="004C51DD" w:rsidRPr="00601A79">
      <w:rPr>
        <w:rStyle w:val="PageNumber"/>
        <w:sz w:val="18"/>
        <w:szCs w:val="18"/>
      </w:rPr>
      <w:fldChar w:fldCharType="end"/>
    </w:r>
  </w:p>
  <w:p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Pr="00601A79" w:rsidRDefault="00B87DFE" w:rsidP="00601A79">
    <w:pPr>
      <w:pStyle w:val="Footer"/>
      <w:tabs>
        <w:tab w:val="clear" w:pos="8640"/>
        <w:tab w:val="right" w:pos="8505"/>
      </w:tabs>
      <w:spacing w:after="0"/>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D63D4E">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D63D4E">
      <w:rPr>
        <w:rStyle w:val="PageNumber"/>
        <w:noProof/>
        <w:sz w:val="18"/>
        <w:szCs w:val="18"/>
      </w:rPr>
      <w:t>10</w:t>
    </w:r>
    <w:r w:rsidR="004C51DD" w:rsidRPr="00601A79">
      <w:rPr>
        <w:rStyle w:val="PageNumber"/>
        <w:sz w:val="18"/>
        <w:szCs w:val="18"/>
      </w:rPr>
      <w:fldChar w:fldCharType="end"/>
    </w:r>
  </w:p>
  <w:p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53CE" w:rsidRPr="006A5F84" w:rsidRDefault="000953CE">
      <w:r w:rsidRPr="006A5F84">
        <w:separator/>
      </w:r>
    </w:p>
  </w:footnote>
  <w:footnote w:type="continuationSeparator" w:id="0">
    <w:p w:rsidR="000953CE" w:rsidRPr="006A5F84" w:rsidRDefault="000953CE">
      <w:r w:rsidRPr="006A5F84">
        <w:continuationSeparator/>
      </w:r>
    </w:p>
  </w:footnote>
  <w:footnote w:id="1">
    <w:p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DD" w:rsidRDefault="004C51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vana Jovčić">
    <w15:presenceInfo w15:providerId="AD" w15:userId="S-1-5-21-1487641033-1019195653-2548230883-127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953CE"/>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D3CE1"/>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1908"/>
    <w:rsid w:val="00556923"/>
    <w:rsid w:val="005634B2"/>
    <w:rsid w:val="005672B7"/>
    <w:rsid w:val="00575CB0"/>
    <w:rsid w:val="0057671E"/>
    <w:rsid w:val="00582894"/>
    <w:rsid w:val="00584C16"/>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B3EB9"/>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5CCE"/>
    <w:rsid w:val="00C778A1"/>
    <w:rsid w:val="00C864E5"/>
    <w:rsid w:val="00C86724"/>
    <w:rsid w:val="00C92434"/>
    <w:rsid w:val="00CA1354"/>
    <w:rsid w:val="00CA6C68"/>
    <w:rsid w:val="00CB5186"/>
    <w:rsid w:val="00CC7DE2"/>
    <w:rsid w:val="00CD7F25"/>
    <w:rsid w:val="00CE4B2B"/>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3D4E"/>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41F70-AF84-4F82-8EC7-1B603C38C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1867</Words>
  <Characters>10648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Jovana Jovčić</cp:lastModifiedBy>
  <cp:revision>2</cp:revision>
  <cp:lastPrinted>2012-09-24T09:39:00Z</cp:lastPrinted>
  <dcterms:created xsi:type="dcterms:W3CDTF">2020-05-18T06:52:00Z</dcterms:created>
  <dcterms:modified xsi:type="dcterms:W3CDTF">2020-05-18T06:52:00Z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