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36E660" w14:textId="77777777" w:rsidR="0047783A" w:rsidRPr="00D45256" w:rsidRDefault="0047783A" w:rsidP="00D45256">
      <w:pPr>
        <w:pStyle w:val="Heading1"/>
        <w:rPr>
          <w:lang w:val="en-IE"/>
        </w:rPr>
      </w:pPr>
      <w:bookmarkStart w:id="0" w:name="_Toc42488069"/>
      <w:r w:rsidRPr="00D45256">
        <w:rPr>
          <w:lang w:val="en-IE"/>
        </w:rPr>
        <w:t>A.</w:t>
      </w:r>
      <w:r w:rsidRPr="00D45256">
        <w:rPr>
          <w:lang w:val="en-IE"/>
        </w:rPr>
        <w:tab/>
        <w:t>INSTRUCTIONS TO TENDERERS</w:t>
      </w:r>
      <w:bookmarkEnd w:id="0"/>
    </w:p>
    <w:p w14:paraId="4730BCA1" w14:textId="01310250" w:rsidR="0047783A" w:rsidRPr="00E82463" w:rsidRDefault="0047783A" w:rsidP="00FF1620">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FF1620">
        <w:rPr>
          <w:rFonts w:ascii="Times New Roman" w:hAnsi="Times New Roman"/>
          <w:szCs w:val="28"/>
          <w:lang w:val="en-GB"/>
        </w:rPr>
        <w:t>EC-NEAR/BEG/2025/EA-OP/0003</w:t>
      </w:r>
    </w:p>
    <w:p w14:paraId="33C13877" w14:textId="3BADC86C"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w:t>
      </w:r>
      <w:r w:rsidR="004531C7">
        <w:rPr>
          <w:rFonts w:ascii="Times New Roman" w:hAnsi="Times New Roman"/>
          <w:sz w:val="22"/>
          <w:lang w:val="en-GB"/>
        </w:rPr>
        <w:t xml:space="preserve">main, </w:t>
      </w:r>
      <w:r w:rsidR="0047783A" w:rsidRPr="00E82463">
        <w:rPr>
          <w:rFonts w:ascii="Times New Roman" w:hAnsi="Times New Roman"/>
          <w:sz w:val="22"/>
          <w:lang w:val="en-GB"/>
        </w:rPr>
        <w:t xml:space="preserve">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7614BD5A"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FC5673" w:rsidRPr="00D45256">
          <w:rPr>
            <w:rStyle w:val="Hyperlink"/>
            <w:rFonts w:ascii="Times New Roman" w:hAnsi="Times New Roman"/>
            <w:b w:val="0"/>
            <w:sz w:val="22"/>
            <w:szCs w:val="22"/>
            <w:lang w:val="en-GB"/>
          </w:rPr>
          <w:t>https://wikis.ec.europa.eu/display/ExactExternalWiki/ePRAG</w:t>
        </w:r>
      </w:hyperlink>
      <w:r w:rsidRPr="00E93182">
        <w:rPr>
          <w:rFonts w:ascii="Times New Roman" w:hAnsi="Times New Roman"/>
          <w:sz w:val="22"/>
          <w:szCs w:val="22"/>
          <w:lang w:val="en-GB"/>
        </w:rPr>
        <w:t>).</w:t>
      </w:r>
    </w:p>
    <w:p w14:paraId="5CFB45BA" w14:textId="36EFE8D0" w:rsidR="0047783A" w:rsidRPr="00D45256" w:rsidRDefault="00A633C6" w:rsidP="00D45256">
      <w:pPr>
        <w:pStyle w:val="Heading1"/>
        <w:rPr>
          <w:lang w:val="en-IE"/>
        </w:rPr>
      </w:pPr>
      <w:bookmarkStart w:id="1" w:name="_Toc42488070"/>
      <w:r w:rsidRPr="00D45256">
        <w:rPr>
          <w:lang w:val="en-IE"/>
        </w:rPr>
        <w:t>1.</w:t>
      </w:r>
      <w:r w:rsidR="00E93182" w:rsidRPr="00D45256">
        <w:rPr>
          <w:lang w:val="en-IE"/>
        </w:rPr>
        <w:tab/>
      </w:r>
      <w:r w:rsidR="0047783A" w:rsidRPr="00D45256">
        <w:rPr>
          <w:lang w:val="en-IE"/>
        </w:rPr>
        <w:t>Supplies to be provided</w:t>
      </w:r>
      <w:bookmarkEnd w:id="1"/>
    </w:p>
    <w:p w14:paraId="5A423978" w14:textId="4D681FC5" w:rsidR="00FF1620" w:rsidRPr="009B01F4" w:rsidRDefault="0047783A" w:rsidP="008B226F">
      <w:pPr>
        <w:pStyle w:val="Heading2"/>
        <w:keepNext w:val="0"/>
        <w:ind w:left="567" w:hanging="567"/>
        <w:jc w:val="both"/>
        <w:rPr>
          <w:rFonts w:ascii="Times New Roman" w:hAnsi="Times New Roman"/>
          <w:sz w:val="22"/>
        </w:rPr>
      </w:pPr>
      <w:r w:rsidRPr="00E82463">
        <w:rPr>
          <w:rFonts w:ascii="Times New Roman" w:hAnsi="Times New Roman"/>
          <w:sz w:val="22"/>
          <w:lang w:val="en-GB"/>
        </w:rPr>
        <w:t>1.1</w:t>
      </w:r>
      <w:r w:rsidRPr="00E82463">
        <w:rPr>
          <w:rFonts w:ascii="Times New Roman" w:hAnsi="Times New Roman"/>
          <w:sz w:val="22"/>
          <w:lang w:val="en-GB"/>
        </w:rPr>
        <w:tab/>
      </w:r>
      <w:r w:rsidR="00FF1620" w:rsidRPr="00E82463">
        <w:rPr>
          <w:rFonts w:ascii="Times New Roman" w:hAnsi="Times New Roman"/>
          <w:sz w:val="22"/>
          <w:lang w:val="en-GB"/>
        </w:rPr>
        <w:t>The subject of the contract is</w:t>
      </w:r>
      <w:r w:rsidR="00FF1620">
        <w:rPr>
          <w:rFonts w:ascii="Times New Roman" w:hAnsi="Times New Roman"/>
          <w:sz w:val="22"/>
          <w:lang w:val="en-GB"/>
        </w:rPr>
        <w:t xml:space="preserve">: </w:t>
      </w:r>
      <w:r w:rsidR="00FF1620" w:rsidRPr="00C8199E">
        <w:rPr>
          <w:rFonts w:ascii="Times New Roman" w:hAnsi="Times New Roman"/>
          <w:sz w:val="22"/>
        </w:rPr>
        <w:t>t</w:t>
      </w:r>
      <w:r w:rsidR="00FF1620">
        <w:rPr>
          <w:rFonts w:ascii="Times New Roman" w:hAnsi="Times New Roman"/>
          <w:sz w:val="22"/>
        </w:rPr>
        <w:t>he supply, delivery, unloading</w:t>
      </w:r>
      <w:r w:rsidR="00FF1620" w:rsidRPr="006E2FEC">
        <w:rPr>
          <w:rFonts w:ascii="Times New Roman" w:hAnsi="Times New Roman"/>
          <w:sz w:val="22"/>
        </w:rPr>
        <w:t>, warranty and commercial warranty of the following supplies</w:t>
      </w:r>
      <w:r w:rsidR="00FF1620" w:rsidRPr="00C8199E">
        <w:rPr>
          <w:rFonts w:ascii="Times New Roman" w:hAnsi="Times New Roman"/>
          <w:sz w:val="22"/>
        </w:rPr>
        <w:t>:</w:t>
      </w:r>
    </w:p>
    <w:tbl>
      <w:tblPr>
        <w:tblpPr w:leftFromText="180" w:rightFromText="180" w:vertAnchor="text" w:tblpY="1"/>
        <w:tblOverlap w:val="neve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835"/>
        <w:gridCol w:w="1170"/>
      </w:tblGrid>
      <w:tr w:rsidR="00FF1620" w:rsidRPr="002E0B4A" w14:paraId="514A9E46" w14:textId="77777777" w:rsidTr="00FF1620">
        <w:tc>
          <w:tcPr>
            <w:tcW w:w="8905" w:type="dxa"/>
            <w:gridSpan w:val="3"/>
            <w:shd w:val="clear" w:color="auto" w:fill="BFBFBF"/>
          </w:tcPr>
          <w:p w14:paraId="39A385A3" w14:textId="59E562AF" w:rsidR="00FF1620" w:rsidRPr="002E0B4A" w:rsidRDefault="00FF1620" w:rsidP="0097415D">
            <w:pPr>
              <w:pStyle w:val="Heading2"/>
              <w:spacing w:before="0" w:after="0"/>
              <w:ind w:hanging="27"/>
              <w:jc w:val="both"/>
              <w:rPr>
                <w:rFonts w:ascii="Times New Roman" w:hAnsi="Times New Roman"/>
                <w:b/>
                <w:sz w:val="22"/>
                <w:szCs w:val="22"/>
                <w:lang w:val="en-GB"/>
              </w:rPr>
            </w:pPr>
            <w:r>
              <w:rPr>
                <w:rFonts w:ascii="Times New Roman" w:hAnsi="Times New Roman"/>
                <w:b/>
                <w:sz w:val="22"/>
                <w:szCs w:val="22"/>
                <w:lang w:val="en-GB"/>
              </w:rPr>
              <w:t xml:space="preserve">LOT 1:  </w:t>
            </w:r>
            <w:r w:rsidRPr="00482788">
              <w:rPr>
                <w:rFonts w:ascii="Times New Roman" w:hAnsi="Times New Roman"/>
                <w:b/>
                <w:sz w:val="22"/>
                <w:szCs w:val="22"/>
                <w:lang w:val="en-GB"/>
              </w:rPr>
              <w:t xml:space="preserve">IT and other </w:t>
            </w:r>
            <w:r w:rsidR="003729E2">
              <w:rPr>
                <w:rFonts w:ascii="Times New Roman" w:hAnsi="Times New Roman"/>
                <w:b/>
                <w:sz w:val="22"/>
                <w:szCs w:val="22"/>
                <w:lang w:val="en-GB"/>
              </w:rPr>
              <w:t>related</w:t>
            </w:r>
            <w:r w:rsidRPr="00482788">
              <w:rPr>
                <w:rFonts w:ascii="Times New Roman" w:hAnsi="Times New Roman"/>
                <w:b/>
                <w:sz w:val="22"/>
                <w:szCs w:val="22"/>
                <w:lang w:val="en-GB"/>
              </w:rPr>
              <w:t xml:space="preserve"> equipment</w:t>
            </w:r>
          </w:p>
        </w:tc>
      </w:tr>
      <w:tr w:rsidR="00FF1620" w:rsidRPr="002E0B4A" w14:paraId="004DE7C2" w14:textId="77777777" w:rsidTr="00FF1620">
        <w:tc>
          <w:tcPr>
            <w:tcW w:w="900" w:type="dxa"/>
            <w:shd w:val="clear" w:color="auto" w:fill="D9D9D9"/>
          </w:tcPr>
          <w:p w14:paraId="36A6B806" w14:textId="77777777" w:rsidR="00FF1620" w:rsidRPr="002E0B4A" w:rsidRDefault="00FF1620" w:rsidP="0072566F">
            <w:pPr>
              <w:pStyle w:val="Heading2"/>
              <w:spacing w:before="0" w:after="0"/>
              <w:ind w:hanging="27"/>
              <w:jc w:val="both"/>
              <w:rPr>
                <w:rFonts w:ascii="Times New Roman" w:hAnsi="Times New Roman"/>
                <w:sz w:val="22"/>
                <w:szCs w:val="22"/>
                <w:lang w:val="en-US"/>
              </w:rPr>
            </w:pPr>
            <w:r w:rsidRPr="002E0B4A">
              <w:rPr>
                <w:rFonts w:ascii="Times New Roman" w:hAnsi="Times New Roman"/>
                <w:sz w:val="22"/>
                <w:szCs w:val="22"/>
                <w:lang w:val="en-US"/>
              </w:rPr>
              <w:t>Item n◦</w:t>
            </w:r>
          </w:p>
        </w:tc>
        <w:tc>
          <w:tcPr>
            <w:tcW w:w="6835" w:type="dxa"/>
            <w:shd w:val="clear" w:color="auto" w:fill="D9D9D9"/>
          </w:tcPr>
          <w:p w14:paraId="34EE9ACB" w14:textId="77777777" w:rsidR="00FF1620" w:rsidRPr="004217A9" w:rsidRDefault="00FF1620" w:rsidP="0072566F">
            <w:pPr>
              <w:pStyle w:val="Heading2"/>
              <w:tabs>
                <w:tab w:val="left" w:pos="1125"/>
              </w:tabs>
              <w:spacing w:before="0" w:after="0"/>
              <w:ind w:left="33" w:hanging="27"/>
              <w:jc w:val="both"/>
              <w:rPr>
                <w:rFonts w:ascii="Times New Roman" w:hAnsi="Times New Roman"/>
                <w:sz w:val="22"/>
                <w:szCs w:val="22"/>
                <w:lang w:val="en-US"/>
              </w:rPr>
            </w:pPr>
            <w:r>
              <w:rPr>
                <w:rFonts w:ascii="Times New Roman" w:hAnsi="Times New Roman"/>
                <w:sz w:val="22"/>
                <w:szCs w:val="22"/>
                <w:lang w:val="en-US"/>
              </w:rPr>
              <w:t xml:space="preserve">Item </w:t>
            </w:r>
          </w:p>
        </w:tc>
        <w:tc>
          <w:tcPr>
            <w:tcW w:w="1170" w:type="dxa"/>
            <w:shd w:val="clear" w:color="auto" w:fill="D9D9D9"/>
          </w:tcPr>
          <w:p w14:paraId="40B524B4" w14:textId="77777777" w:rsidR="00FF1620" w:rsidRPr="002E0B4A" w:rsidRDefault="00FF1620" w:rsidP="0072566F">
            <w:pPr>
              <w:pStyle w:val="Heading2"/>
              <w:spacing w:before="0" w:after="0"/>
              <w:ind w:hanging="27"/>
              <w:jc w:val="both"/>
              <w:rPr>
                <w:rFonts w:ascii="Times New Roman" w:hAnsi="Times New Roman"/>
                <w:sz w:val="22"/>
                <w:szCs w:val="22"/>
                <w:lang w:val="en-US"/>
              </w:rPr>
            </w:pPr>
            <w:r w:rsidRPr="002E0B4A">
              <w:rPr>
                <w:rFonts w:ascii="Times New Roman" w:hAnsi="Times New Roman"/>
                <w:sz w:val="22"/>
                <w:szCs w:val="22"/>
                <w:lang w:val="en-US"/>
              </w:rPr>
              <w:t>Quantity</w:t>
            </w:r>
          </w:p>
        </w:tc>
      </w:tr>
      <w:tr w:rsidR="00FF1620" w:rsidRPr="002E0B4A" w14:paraId="75649D9E" w14:textId="77777777" w:rsidTr="00FF1620">
        <w:tc>
          <w:tcPr>
            <w:tcW w:w="900" w:type="dxa"/>
            <w:shd w:val="clear" w:color="auto" w:fill="auto"/>
          </w:tcPr>
          <w:p w14:paraId="47C0B333" w14:textId="77777777" w:rsidR="00FF1620" w:rsidRPr="002E0B4A" w:rsidRDefault="00FF1620"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1.1</w:t>
            </w:r>
          </w:p>
        </w:tc>
        <w:tc>
          <w:tcPr>
            <w:tcW w:w="6835" w:type="dxa"/>
            <w:shd w:val="clear" w:color="auto" w:fill="auto"/>
          </w:tcPr>
          <w:p w14:paraId="46A78E6F" w14:textId="77777777" w:rsidR="00FF1620" w:rsidRPr="00C8199E" w:rsidRDefault="00FF1620" w:rsidP="0072566F">
            <w:pPr>
              <w:pStyle w:val="Heading2"/>
              <w:tabs>
                <w:tab w:val="left" w:pos="1125"/>
              </w:tabs>
              <w:spacing w:before="0" w:after="0"/>
              <w:ind w:left="33" w:hanging="27"/>
              <w:jc w:val="both"/>
              <w:rPr>
                <w:rFonts w:ascii="Times New Roman" w:hAnsi="Times New Roman"/>
                <w:sz w:val="22"/>
                <w:szCs w:val="22"/>
                <w:lang w:val="en-US"/>
              </w:rPr>
            </w:pPr>
            <w:r w:rsidRPr="00C8199E">
              <w:rPr>
                <w:rFonts w:ascii="Times New Roman" w:hAnsi="Times New Roman"/>
                <w:b/>
                <w:sz w:val="22"/>
                <w:szCs w:val="22"/>
                <w:lang w:val="en-GB"/>
              </w:rPr>
              <w:t>Ergonomic pad for mouse</w:t>
            </w:r>
          </w:p>
        </w:tc>
        <w:tc>
          <w:tcPr>
            <w:tcW w:w="1170" w:type="dxa"/>
            <w:shd w:val="clear" w:color="auto" w:fill="auto"/>
          </w:tcPr>
          <w:p w14:paraId="2510178F" w14:textId="77777777" w:rsidR="00FF1620" w:rsidRPr="002E0B4A" w:rsidRDefault="00FF1620"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50</w:t>
            </w:r>
          </w:p>
        </w:tc>
      </w:tr>
      <w:tr w:rsidR="00FF1620" w14:paraId="4828D90B" w14:textId="77777777" w:rsidTr="00FF1620">
        <w:tc>
          <w:tcPr>
            <w:tcW w:w="900" w:type="dxa"/>
            <w:shd w:val="clear" w:color="auto" w:fill="auto"/>
          </w:tcPr>
          <w:p w14:paraId="2FFF99FB" w14:textId="77777777" w:rsidR="00FF1620" w:rsidRDefault="00FF1620"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1.2</w:t>
            </w:r>
          </w:p>
        </w:tc>
        <w:tc>
          <w:tcPr>
            <w:tcW w:w="6835" w:type="dxa"/>
            <w:shd w:val="clear" w:color="auto" w:fill="auto"/>
          </w:tcPr>
          <w:p w14:paraId="7BC2F517" w14:textId="77777777" w:rsidR="00FF1620" w:rsidRPr="00C8199E" w:rsidRDefault="00FF1620" w:rsidP="0072566F">
            <w:pPr>
              <w:pStyle w:val="Heading2"/>
              <w:tabs>
                <w:tab w:val="left" w:pos="1125"/>
              </w:tabs>
              <w:spacing w:before="0" w:after="0"/>
              <w:ind w:left="33" w:hanging="27"/>
              <w:jc w:val="both"/>
              <w:rPr>
                <w:rFonts w:ascii="Times New Roman" w:hAnsi="Times New Roman"/>
                <w:b/>
                <w:sz w:val="22"/>
                <w:szCs w:val="22"/>
                <w:lang w:val="en-GB"/>
              </w:rPr>
            </w:pPr>
            <w:r w:rsidRPr="00C8199E">
              <w:rPr>
                <w:rFonts w:ascii="Times New Roman" w:hAnsi="Times New Roman"/>
                <w:b/>
                <w:bCs/>
                <w:sz w:val="22"/>
                <w:szCs w:val="22"/>
              </w:rPr>
              <w:t>Standard pad for mouse</w:t>
            </w:r>
          </w:p>
        </w:tc>
        <w:tc>
          <w:tcPr>
            <w:tcW w:w="1170" w:type="dxa"/>
            <w:shd w:val="clear" w:color="auto" w:fill="auto"/>
          </w:tcPr>
          <w:p w14:paraId="01417B6E" w14:textId="77777777" w:rsidR="00FF1620" w:rsidRDefault="00FF1620"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185</w:t>
            </w:r>
          </w:p>
        </w:tc>
      </w:tr>
      <w:tr w:rsidR="00FF1620" w14:paraId="0C09AED8" w14:textId="77777777" w:rsidTr="00FF1620">
        <w:tc>
          <w:tcPr>
            <w:tcW w:w="900" w:type="dxa"/>
            <w:shd w:val="clear" w:color="auto" w:fill="auto"/>
          </w:tcPr>
          <w:p w14:paraId="621B49AC" w14:textId="77777777" w:rsidR="00FF1620" w:rsidRDefault="00FF1620"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1.3</w:t>
            </w:r>
          </w:p>
        </w:tc>
        <w:tc>
          <w:tcPr>
            <w:tcW w:w="6835" w:type="dxa"/>
            <w:shd w:val="clear" w:color="auto" w:fill="auto"/>
          </w:tcPr>
          <w:p w14:paraId="4BE62626" w14:textId="77777777" w:rsidR="00FF1620" w:rsidRPr="00C8199E" w:rsidRDefault="00FF1620" w:rsidP="0072566F">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Microprocessor-controlled charger intended for charging batteries NiMH  AA and AAA</w:t>
            </w:r>
          </w:p>
        </w:tc>
        <w:tc>
          <w:tcPr>
            <w:tcW w:w="1170" w:type="dxa"/>
            <w:shd w:val="clear" w:color="auto" w:fill="auto"/>
          </w:tcPr>
          <w:p w14:paraId="57525167" w14:textId="77777777" w:rsidR="00FF1620" w:rsidRDefault="00FF1620"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10</w:t>
            </w:r>
          </w:p>
        </w:tc>
      </w:tr>
      <w:tr w:rsidR="00FF1620" w14:paraId="65A35F0C" w14:textId="77777777" w:rsidTr="00FF1620">
        <w:tc>
          <w:tcPr>
            <w:tcW w:w="900" w:type="dxa"/>
            <w:shd w:val="clear" w:color="auto" w:fill="auto"/>
          </w:tcPr>
          <w:p w14:paraId="6A854073" w14:textId="77777777" w:rsidR="00FF1620" w:rsidRDefault="00FF1620"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1.4</w:t>
            </w:r>
          </w:p>
        </w:tc>
        <w:tc>
          <w:tcPr>
            <w:tcW w:w="6835" w:type="dxa"/>
            <w:shd w:val="clear" w:color="auto" w:fill="auto"/>
          </w:tcPr>
          <w:p w14:paraId="15066D85" w14:textId="77777777" w:rsidR="00FF1620" w:rsidRPr="00C8199E" w:rsidRDefault="00FF1620" w:rsidP="0072566F">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sz w:val="22"/>
                <w:szCs w:val="22"/>
                <w:lang w:val="en-GB"/>
              </w:rPr>
              <w:t>Mouse – advanced</w:t>
            </w:r>
          </w:p>
        </w:tc>
        <w:tc>
          <w:tcPr>
            <w:tcW w:w="1170" w:type="dxa"/>
            <w:shd w:val="clear" w:color="auto" w:fill="auto"/>
          </w:tcPr>
          <w:p w14:paraId="32A456D1" w14:textId="77777777" w:rsidR="00FF1620" w:rsidRDefault="00FF1620"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40</w:t>
            </w:r>
          </w:p>
        </w:tc>
      </w:tr>
      <w:tr w:rsidR="00FF1620" w14:paraId="20F33606" w14:textId="77777777" w:rsidTr="00FF1620">
        <w:tc>
          <w:tcPr>
            <w:tcW w:w="900" w:type="dxa"/>
            <w:shd w:val="clear" w:color="auto" w:fill="auto"/>
          </w:tcPr>
          <w:p w14:paraId="4782485E" w14:textId="77777777" w:rsidR="00FF1620" w:rsidRDefault="00FF1620"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1.5</w:t>
            </w:r>
          </w:p>
        </w:tc>
        <w:tc>
          <w:tcPr>
            <w:tcW w:w="6835" w:type="dxa"/>
            <w:shd w:val="clear" w:color="auto" w:fill="auto"/>
          </w:tcPr>
          <w:p w14:paraId="6C1F2566" w14:textId="77777777" w:rsidR="00FF1620" w:rsidRPr="00C8199E" w:rsidRDefault="00FF1620" w:rsidP="0072566F">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sz w:val="22"/>
                <w:szCs w:val="22"/>
                <w:lang w:val="en-GB"/>
              </w:rPr>
              <w:t>Mouse – standard</w:t>
            </w:r>
          </w:p>
        </w:tc>
        <w:tc>
          <w:tcPr>
            <w:tcW w:w="1170" w:type="dxa"/>
            <w:shd w:val="clear" w:color="auto" w:fill="auto"/>
          </w:tcPr>
          <w:p w14:paraId="01EA9F70" w14:textId="77777777" w:rsidR="00FF1620" w:rsidRDefault="00FF1620"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178</w:t>
            </w:r>
          </w:p>
        </w:tc>
      </w:tr>
      <w:tr w:rsidR="00FF1620" w14:paraId="655F1F67" w14:textId="77777777" w:rsidTr="00FF1620">
        <w:tc>
          <w:tcPr>
            <w:tcW w:w="900" w:type="dxa"/>
            <w:shd w:val="clear" w:color="auto" w:fill="auto"/>
          </w:tcPr>
          <w:p w14:paraId="2D6C4FB6" w14:textId="77777777" w:rsidR="00FF1620" w:rsidRDefault="00FF1620"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1.6</w:t>
            </w:r>
          </w:p>
        </w:tc>
        <w:tc>
          <w:tcPr>
            <w:tcW w:w="6835" w:type="dxa"/>
            <w:shd w:val="clear" w:color="auto" w:fill="auto"/>
          </w:tcPr>
          <w:p w14:paraId="2F3AC732" w14:textId="77777777" w:rsidR="00FF1620" w:rsidRPr="00C8199E" w:rsidRDefault="00FF1620" w:rsidP="0072566F">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Keyboard</w:t>
            </w:r>
          </w:p>
        </w:tc>
        <w:tc>
          <w:tcPr>
            <w:tcW w:w="1170" w:type="dxa"/>
            <w:shd w:val="clear" w:color="auto" w:fill="auto"/>
          </w:tcPr>
          <w:p w14:paraId="7CF886FA" w14:textId="77777777" w:rsidR="00FF1620" w:rsidRDefault="00FF1620"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34</w:t>
            </w:r>
          </w:p>
        </w:tc>
      </w:tr>
      <w:tr w:rsidR="00FF1620" w14:paraId="6D87D9EB" w14:textId="77777777" w:rsidTr="00FF1620">
        <w:tc>
          <w:tcPr>
            <w:tcW w:w="900" w:type="dxa"/>
            <w:shd w:val="clear" w:color="auto" w:fill="auto"/>
          </w:tcPr>
          <w:p w14:paraId="0D44928E" w14:textId="77777777" w:rsidR="00FF1620" w:rsidRDefault="00FF1620"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1.7</w:t>
            </w:r>
          </w:p>
        </w:tc>
        <w:tc>
          <w:tcPr>
            <w:tcW w:w="6835" w:type="dxa"/>
            <w:shd w:val="clear" w:color="auto" w:fill="auto"/>
          </w:tcPr>
          <w:p w14:paraId="1AB706CA" w14:textId="77777777" w:rsidR="00FF1620" w:rsidRPr="00C8199E" w:rsidRDefault="00FF1620" w:rsidP="0072566F">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External hard drive HDD 8 TB</w:t>
            </w:r>
          </w:p>
        </w:tc>
        <w:tc>
          <w:tcPr>
            <w:tcW w:w="1170" w:type="dxa"/>
            <w:shd w:val="clear" w:color="auto" w:fill="auto"/>
          </w:tcPr>
          <w:p w14:paraId="7A8C2582" w14:textId="77777777" w:rsidR="00FF1620" w:rsidRDefault="00FF1620"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2</w:t>
            </w:r>
          </w:p>
        </w:tc>
      </w:tr>
      <w:tr w:rsidR="00FF1620" w14:paraId="5A433440" w14:textId="77777777" w:rsidTr="00FF1620">
        <w:tc>
          <w:tcPr>
            <w:tcW w:w="900" w:type="dxa"/>
            <w:shd w:val="clear" w:color="auto" w:fill="auto"/>
          </w:tcPr>
          <w:p w14:paraId="0FC00994" w14:textId="77777777" w:rsidR="00FF1620" w:rsidRDefault="00FF1620"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1.8</w:t>
            </w:r>
          </w:p>
        </w:tc>
        <w:tc>
          <w:tcPr>
            <w:tcW w:w="6835" w:type="dxa"/>
            <w:shd w:val="clear" w:color="auto" w:fill="auto"/>
          </w:tcPr>
          <w:p w14:paraId="553C3A52" w14:textId="77777777" w:rsidR="00FF1620" w:rsidRPr="00C8199E" w:rsidRDefault="00FF1620" w:rsidP="0072566F">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External hard drive SSD 2 TB</w:t>
            </w:r>
          </w:p>
        </w:tc>
        <w:tc>
          <w:tcPr>
            <w:tcW w:w="1170" w:type="dxa"/>
            <w:shd w:val="clear" w:color="auto" w:fill="auto"/>
          </w:tcPr>
          <w:p w14:paraId="0296478A" w14:textId="77777777" w:rsidR="00FF1620" w:rsidRDefault="00FF1620"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2</w:t>
            </w:r>
          </w:p>
        </w:tc>
      </w:tr>
      <w:tr w:rsidR="00FF1620" w14:paraId="3C254A21" w14:textId="77777777" w:rsidTr="00FF1620">
        <w:tc>
          <w:tcPr>
            <w:tcW w:w="900" w:type="dxa"/>
            <w:shd w:val="clear" w:color="auto" w:fill="auto"/>
          </w:tcPr>
          <w:p w14:paraId="5F386127" w14:textId="77777777" w:rsidR="00FF1620" w:rsidRDefault="00FF1620"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1.9</w:t>
            </w:r>
          </w:p>
        </w:tc>
        <w:tc>
          <w:tcPr>
            <w:tcW w:w="6835" w:type="dxa"/>
            <w:shd w:val="clear" w:color="auto" w:fill="auto"/>
          </w:tcPr>
          <w:p w14:paraId="10F40736" w14:textId="77777777" w:rsidR="00FF1620" w:rsidRPr="00C8199E" w:rsidRDefault="00FF1620" w:rsidP="0072566F">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Rechargeable battery AA (LR6)</w:t>
            </w:r>
          </w:p>
        </w:tc>
        <w:tc>
          <w:tcPr>
            <w:tcW w:w="1170" w:type="dxa"/>
            <w:shd w:val="clear" w:color="auto" w:fill="auto"/>
          </w:tcPr>
          <w:p w14:paraId="7CC5679F" w14:textId="77777777" w:rsidR="00FF1620" w:rsidRDefault="00FF1620"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60</w:t>
            </w:r>
          </w:p>
        </w:tc>
      </w:tr>
      <w:tr w:rsidR="00FF1620" w14:paraId="15153113" w14:textId="77777777" w:rsidTr="00FF1620">
        <w:tc>
          <w:tcPr>
            <w:tcW w:w="900" w:type="dxa"/>
            <w:shd w:val="clear" w:color="auto" w:fill="auto"/>
          </w:tcPr>
          <w:p w14:paraId="7D99A821" w14:textId="77777777" w:rsidR="00FF1620" w:rsidRDefault="00FF1620"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1.10</w:t>
            </w:r>
          </w:p>
        </w:tc>
        <w:tc>
          <w:tcPr>
            <w:tcW w:w="6835" w:type="dxa"/>
            <w:shd w:val="clear" w:color="auto" w:fill="auto"/>
          </w:tcPr>
          <w:p w14:paraId="0AD3F985" w14:textId="77777777" w:rsidR="00FF1620" w:rsidRPr="00C8199E" w:rsidRDefault="00FF1620" w:rsidP="0072566F">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Rechargeable battery AAA (LR3)</w:t>
            </w:r>
          </w:p>
        </w:tc>
        <w:tc>
          <w:tcPr>
            <w:tcW w:w="1170" w:type="dxa"/>
            <w:shd w:val="clear" w:color="auto" w:fill="auto"/>
          </w:tcPr>
          <w:p w14:paraId="01181CCA" w14:textId="77777777" w:rsidR="00FF1620" w:rsidRDefault="00FF1620"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40</w:t>
            </w:r>
          </w:p>
        </w:tc>
      </w:tr>
      <w:tr w:rsidR="00FF1620" w14:paraId="598C19BC" w14:textId="77777777" w:rsidTr="00FF1620">
        <w:tc>
          <w:tcPr>
            <w:tcW w:w="900" w:type="dxa"/>
            <w:shd w:val="clear" w:color="auto" w:fill="auto"/>
          </w:tcPr>
          <w:p w14:paraId="69086883" w14:textId="77777777" w:rsidR="00FF1620" w:rsidRDefault="00FF1620"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1.11</w:t>
            </w:r>
          </w:p>
        </w:tc>
        <w:tc>
          <w:tcPr>
            <w:tcW w:w="6835" w:type="dxa"/>
            <w:shd w:val="clear" w:color="auto" w:fill="auto"/>
          </w:tcPr>
          <w:p w14:paraId="029E614B" w14:textId="77777777" w:rsidR="00FF1620" w:rsidRPr="00C8199E" w:rsidRDefault="00FF1620" w:rsidP="0072566F">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Portable Bluetooth speaker</w:t>
            </w:r>
          </w:p>
        </w:tc>
        <w:tc>
          <w:tcPr>
            <w:tcW w:w="1170" w:type="dxa"/>
            <w:shd w:val="clear" w:color="auto" w:fill="auto"/>
          </w:tcPr>
          <w:p w14:paraId="11072110" w14:textId="77777777" w:rsidR="00FF1620" w:rsidRDefault="00FF1620"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10</w:t>
            </w:r>
          </w:p>
        </w:tc>
      </w:tr>
      <w:tr w:rsidR="00FF1620" w14:paraId="1C5AE827" w14:textId="77777777" w:rsidTr="00FF1620">
        <w:tc>
          <w:tcPr>
            <w:tcW w:w="900" w:type="dxa"/>
            <w:shd w:val="clear" w:color="auto" w:fill="auto"/>
          </w:tcPr>
          <w:p w14:paraId="6EC4379B" w14:textId="77777777" w:rsidR="00FF1620" w:rsidRDefault="00FF1620"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1.12</w:t>
            </w:r>
          </w:p>
        </w:tc>
        <w:tc>
          <w:tcPr>
            <w:tcW w:w="6835" w:type="dxa"/>
            <w:shd w:val="clear" w:color="auto" w:fill="auto"/>
          </w:tcPr>
          <w:p w14:paraId="78962E3D" w14:textId="77777777" w:rsidR="00FF1620" w:rsidRPr="00C8199E" w:rsidRDefault="00FF1620" w:rsidP="0072566F">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Tablet 11”</w:t>
            </w:r>
          </w:p>
        </w:tc>
        <w:tc>
          <w:tcPr>
            <w:tcW w:w="1170" w:type="dxa"/>
            <w:shd w:val="clear" w:color="auto" w:fill="auto"/>
          </w:tcPr>
          <w:p w14:paraId="3478E0F5" w14:textId="77777777" w:rsidR="00FF1620" w:rsidRDefault="00FF1620"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16</w:t>
            </w:r>
          </w:p>
        </w:tc>
      </w:tr>
      <w:tr w:rsidR="00FF1620" w14:paraId="4A0492B3" w14:textId="77777777" w:rsidTr="00FF1620">
        <w:tc>
          <w:tcPr>
            <w:tcW w:w="900" w:type="dxa"/>
            <w:shd w:val="clear" w:color="auto" w:fill="auto"/>
          </w:tcPr>
          <w:p w14:paraId="1C6CD049" w14:textId="77777777" w:rsidR="00FF1620" w:rsidRDefault="00FF1620"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1.13</w:t>
            </w:r>
          </w:p>
        </w:tc>
        <w:tc>
          <w:tcPr>
            <w:tcW w:w="6835" w:type="dxa"/>
            <w:shd w:val="clear" w:color="auto" w:fill="auto"/>
          </w:tcPr>
          <w:p w14:paraId="157F526B" w14:textId="77777777" w:rsidR="00FF1620" w:rsidRPr="00C8199E" w:rsidRDefault="00FF1620" w:rsidP="0072566F">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Case with keyboard for tablet 11"</w:t>
            </w:r>
          </w:p>
        </w:tc>
        <w:tc>
          <w:tcPr>
            <w:tcW w:w="1170" w:type="dxa"/>
            <w:shd w:val="clear" w:color="auto" w:fill="auto"/>
          </w:tcPr>
          <w:p w14:paraId="50899ACD" w14:textId="77777777" w:rsidR="00FF1620" w:rsidRDefault="00FF1620"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16</w:t>
            </w:r>
          </w:p>
        </w:tc>
      </w:tr>
      <w:tr w:rsidR="00FF1620" w14:paraId="09E20ADC" w14:textId="77777777" w:rsidTr="00FF1620">
        <w:tc>
          <w:tcPr>
            <w:tcW w:w="900" w:type="dxa"/>
            <w:shd w:val="clear" w:color="auto" w:fill="auto"/>
          </w:tcPr>
          <w:p w14:paraId="2C7CA9E8" w14:textId="77777777" w:rsidR="00FF1620" w:rsidRDefault="00FF1620"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1.14</w:t>
            </w:r>
          </w:p>
        </w:tc>
        <w:tc>
          <w:tcPr>
            <w:tcW w:w="6835" w:type="dxa"/>
            <w:shd w:val="clear" w:color="auto" w:fill="auto"/>
          </w:tcPr>
          <w:p w14:paraId="458EEAB2" w14:textId="77777777" w:rsidR="00FF1620" w:rsidRPr="00C8199E" w:rsidRDefault="00FF1620" w:rsidP="0072566F">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Smart card reader</w:t>
            </w:r>
          </w:p>
        </w:tc>
        <w:tc>
          <w:tcPr>
            <w:tcW w:w="1170" w:type="dxa"/>
            <w:shd w:val="clear" w:color="auto" w:fill="auto"/>
          </w:tcPr>
          <w:p w14:paraId="16CE7819" w14:textId="77777777" w:rsidR="00FF1620" w:rsidRDefault="00FF1620"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120</w:t>
            </w:r>
          </w:p>
        </w:tc>
      </w:tr>
      <w:tr w:rsidR="00FF1620" w14:paraId="4001D3EC" w14:textId="77777777" w:rsidTr="00FF1620">
        <w:tc>
          <w:tcPr>
            <w:tcW w:w="900" w:type="dxa"/>
            <w:shd w:val="clear" w:color="auto" w:fill="auto"/>
          </w:tcPr>
          <w:p w14:paraId="3FC7611B" w14:textId="77777777" w:rsidR="00FF1620" w:rsidRDefault="00FF1620"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1.15</w:t>
            </w:r>
          </w:p>
        </w:tc>
        <w:tc>
          <w:tcPr>
            <w:tcW w:w="6835" w:type="dxa"/>
            <w:shd w:val="clear" w:color="auto" w:fill="auto"/>
          </w:tcPr>
          <w:p w14:paraId="5EE511B6" w14:textId="77777777" w:rsidR="00FF1620" w:rsidRPr="00C8199E" w:rsidRDefault="00FF1620" w:rsidP="0072566F">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Notebook standard</w:t>
            </w:r>
          </w:p>
        </w:tc>
        <w:tc>
          <w:tcPr>
            <w:tcW w:w="1170" w:type="dxa"/>
            <w:shd w:val="clear" w:color="auto" w:fill="auto"/>
          </w:tcPr>
          <w:p w14:paraId="14E56935" w14:textId="77777777" w:rsidR="00FF1620" w:rsidRDefault="00FF1620"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145</w:t>
            </w:r>
          </w:p>
        </w:tc>
      </w:tr>
      <w:tr w:rsidR="00FF1620" w14:paraId="3C46A78D" w14:textId="77777777" w:rsidTr="00FF1620">
        <w:tc>
          <w:tcPr>
            <w:tcW w:w="900" w:type="dxa"/>
            <w:shd w:val="clear" w:color="auto" w:fill="auto"/>
          </w:tcPr>
          <w:p w14:paraId="212BCB05" w14:textId="77777777" w:rsidR="00FF1620" w:rsidRDefault="00FF1620"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1.16</w:t>
            </w:r>
          </w:p>
        </w:tc>
        <w:tc>
          <w:tcPr>
            <w:tcW w:w="6835" w:type="dxa"/>
            <w:shd w:val="clear" w:color="auto" w:fill="auto"/>
          </w:tcPr>
          <w:p w14:paraId="281840D4" w14:textId="77777777" w:rsidR="00FF1620" w:rsidRPr="00C8199E" w:rsidRDefault="00FF1620" w:rsidP="0072566F">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Backpack for Notebook for notebook screen 16" to 17,5"</w:t>
            </w:r>
          </w:p>
        </w:tc>
        <w:tc>
          <w:tcPr>
            <w:tcW w:w="1170" w:type="dxa"/>
            <w:shd w:val="clear" w:color="auto" w:fill="auto"/>
          </w:tcPr>
          <w:p w14:paraId="457BDFD4" w14:textId="77777777" w:rsidR="00FF1620" w:rsidRDefault="00FF1620"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185</w:t>
            </w:r>
          </w:p>
        </w:tc>
      </w:tr>
      <w:tr w:rsidR="0072566F" w14:paraId="38729AA9" w14:textId="77777777" w:rsidTr="003723C7">
        <w:tc>
          <w:tcPr>
            <w:tcW w:w="900" w:type="dxa"/>
            <w:shd w:val="clear" w:color="auto" w:fill="auto"/>
          </w:tcPr>
          <w:p w14:paraId="3E0AFB92" w14:textId="77777777" w:rsidR="0072566F" w:rsidRDefault="0072566F"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1.17</w:t>
            </w:r>
          </w:p>
        </w:tc>
        <w:tc>
          <w:tcPr>
            <w:tcW w:w="6835" w:type="dxa"/>
            <w:shd w:val="clear" w:color="auto" w:fill="auto"/>
          </w:tcPr>
          <w:p w14:paraId="4661EA7A" w14:textId="77777777" w:rsidR="0072566F" w:rsidRPr="00C8199E" w:rsidRDefault="0072566F" w:rsidP="0072566F">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Computer Web camera</w:t>
            </w:r>
          </w:p>
        </w:tc>
        <w:tc>
          <w:tcPr>
            <w:tcW w:w="1170" w:type="dxa"/>
            <w:shd w:val="clear" w:color="auto" w:fill="auto"/>
          </w:tcPr>
          <w:p w14:paraId="356D2D60" w14:textId="77777777" w:rsidR="0072566F" w:rsidRDefault="0072566F"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35</w:t>
            </w:r>
          </w:p>
        </w:tc>
      </w:tr>
      <w:tr w:rsidR="0072566F" w14:paraId="3FF4B09B" w14:textId="77777777" w:rsidTr="003723C7">
        <w:tc>
          <w:tcPr>
            <w:tcW w:w="900" w:type="dxa"/>
            <w:shd w:val="clear" w:color="auto" w:fill="auto"/>
          </w:tcPr>
          <w:p w14:paraId="1FA4169E" w14:textId="77777777" w:rsidR="0072566F" w:rsidRDefault="0072566F"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1.18</w:t>
            </w:r>
          </w:p>
        </w:tc>
        <w:tc>
          <w:tcPr>
            <w:tcW w:w="6835" w:type="dxa"/>
            <w:shd w:val="clear" w:color="auto" w:fill="auto"/>
          </w:tcPr>
          <w:p w14:paraId="75048157" w14:textId="77777777" w:rsidR="0072566F" w:rsidRPr="00C8199E" w:rsidRDefault="0072566F" w:rsidP="0072566F">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Computer headphones with microphone/mic</w:t>
            </w:r>
          </w:p>
        </w:tc>
        <w:tc>
          <w:tcPr>
            <w:tcW w:w="1170" w:type="dxa"/>
            <w:shd w:val="clear" w:color="auto" w:fill="auto"/>
          </w:tcPr>
          <w:p w14:paraId="48E2CD8F" w14:textId="77777777" w:rsidR="0072566F" w:rsidRDefault="0072566F"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170</w:t>
            </w:r>
          </w:p>
        </w:tc>
      </w:tr>
      <w:tr w:rsidR="0072566F" w14:paraId="274141E9" w14:textId="77777777" w:rsidTr="003723C7">
        <w:tc>
          <w:tcPr>
            <w:tcW w:w="900" w:type="dxa"/>
            <w:shd w:val="clear" w:color="auto" w:fill="auto"/>
          </w:tcPr>
          <w:p w14:paraId="2927F2FE" w14:textId="77777777" w:rsidR="0072566F" w:rsidRDefault="0072566F"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1.19</w:t>
            </w:r>
          </w:p>
        </w:tc>
        <w:tc>
          <w:tcPr>
            <w:tcW w:w="6835" w:type="dxa"/>
            <w:shd w:val="clear" w:color="auto" w:fill="auto"/>
          </w:tcPr>
          <w:p w14:paraId="7CA1B517" w14:textId="77777777" w:rsidR="0072566F" w:rsidRPr="00C8199E" w:rsidRDefault="0072566F" w:rsidP="0072566F">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PC Monitor</w:t>
            </w:r>
          </w:p>
        </w:tc>
        <w:tc>
          <w:tcPr>
            <w:tcW w:w="1170" w:type="dxa"/>
            <w:shd w:val="clear" w:color="auto" w:fill="auto"/>
          </w:tcPr>
          <w:p w14:paraId="62AD23BF" w14:textId="77777777" w:rsidR="0072566F" w:rsidRDefault="0072566F"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170</w:t>
            </w:r>
          </w:p>
        </w:tc>
      </w:tr>
      <w:tr w:rsidR="0072566F" w14:paraId="177A8F23" w14:textId="77777777" w:rsidTr="003723C7">
        <w:tc>
          <w:tcPr>
            <w:tcW w:w="900" w:type="dxa"/>
            <w:shd w:val="clear" w:color="auto" w:fill="auto"/>
          </w:tcPr>
          <w:p w14:paraId="0D8A543A" w14:textId="77777777" w:rsidR="0072566F" w:rsidRDefault="0072566F"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1.20</w:t>
            </w:r>
          </w:p>
        </w:tc>
        <w:tc>
          <w:tcPr>
            <w:tcW w:w="6835" w:type="dxa"/>
            <w:shd w:val="clear" w:color="auto" w:fill="auto"/>
          </w:tcPr>
          <w:p w14:paraId="0ECDDA9D" w14:textId="77777777" w:rsidR="0072566F" w:rsidRPr="00C8199E" w:rsidRDefault="0072566F" w:rsidP="0072566F">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sz w:val="22"/>
                <w:szCs w:val="22"/>
                <w:lang w:val="en-GB"/>
              </w:rPr>
              <w:t>Power Bank external batteries</w:t>
            </w:r>
          </w:p>
        </w:tc>
        <w:tc>
          <w:tcPr>
            <w:tcW w:w="1170" w:type="dxa"/>
            <w:shd w:val="clear" w:color="auto" w:fill="auto"/>
          </w:tcPr>
          <w:p w14:paraId="0A486C97" w14:textId="77777777" w:rsidR="0072566F" w:rsidRDefault="0072566F"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50</w:t>
            </w:r>
          </w:p>
        </w:tc>
      </w:tr>
      <w:tr w:rsidR="0072566F" w14:paraId="5E88E130" w14:textId="77777777" w:rsidTr="003723C7">
        <w:tc>
          <w:tcPr>
            <w:tcW w:w="900" w:type="dxa"/>
            <w:shd w:val="clear" w:color="auto" w:fill="auto"/>
          </w:tcPr>
          <w:p w14:paraId="53D1E09E" w14:textId="77777777" w:rsidR="0072566F" w:rsidRDefault="0072566F"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1.21</w:t>
            </w:r>
          </w:p>
        </w:tc>
        <w:tc>
          <w:tcPr>
            <w:tcW w:w="6835" w:type="dxa"/>
            <w:shd w:val="clear" w:color="auto" w:fill="auto"/>
          </w:tcPr>
          <w:p w14:paraId="35A3025D" w14:textId="77777777" w:rsidR="0072566F" w:rsidRPr="00C8199E" w:rsidRDefault="0072566F" w:rsidP="0072566F">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Mobile projector</w:t>
            </w:r>
          </w:p>
        </w:tc>
        <w:tc>
          <w:tcPr>
            <w:tcW w:w="1170" w:type="dxa"/>
            <w:shd w:val="clear" w:color="auto" w:fill="auto"/>
          </w:tcPr>
          <w:p w14:paraId="499E7204" w14:textId="77777777" w:rsidR="0072566F" w:rsidRDefault="0072566F"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w:t>
            </w:r>
          </w:p>
        </w:tc>
      </w:tr>
      <w:tr w:rsidR="0072566F" w14:paraId="0EA5E51F" w14:textId="77777777" w:rsidTr="003723C7">
        <w:tc>
          <w:tcPr>
            <w:tcW w:w="900" w:type="dxa"/>
            <w:shd w:val="clear" w:color="auto" w:fill="auto"/>
          </w:tcPr>
          <w:p w14:paraId="4433D131" w14:textId="77777777" w:rsidR="0072566F" w:rsidRDefault="0072566F"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1.22</w:t>
            </w:r>
          </w:p>
        </w:tc>
        <w:tc>
          <w:tcPr>
            <w:tcW w:w="6835" w:type="dxa"/>
            <w:shd w:val="clear" w:color="auto" w:fill="auto"/>
          </w:tcPr>
          <w:p w14:paraId="12ED2E14" w14:textId="77777777" w:rsidR="0072566F" w:rsidRPr="00C8199E" w:rsidRDefault="0072566F" w:rsidP="0072566F">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Presenter</w:t>
            </w:r>
          </w:p>
        </w:tc>
        <w:tc>
          <w:tcPr>
            <w:tcW w:w="1170" w:type="dxa"/>
            <w:shd w:val="clear" w:color="auto" w:fill="auto"/>
          </w:tcPr>
          <w:p w14:paraId="300D709C" w14:textId="77777777" w:rsidR="0072566F" w:rsidRDefault="0072566F"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w:t>
            </w:r>
          </w:p>
        </w:tc>
      </w:tr>
      <w:tr w:rsidR="0072566F" w14:paraId="53C6E614" w14:textId="77777777" w:rsidTr="003723C7">
        <w:tc>
          <w:tcPr>
            <w:tcW w:w="900" w:type="dxa"/>
            <w:shd w:val="clear" w:color="auto" w:fill="auto"/>
          </w:tcPr>
          <w:p w14:paraId="0D537E94" w14:textId="77777777" w:rsidR="0072566F" w:rsidRDefault="0072566F"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1.23</w:t>
            </w:r>
          </w:p>
        </w:tc>
        <w:tc>
          <w:tcPr>
            <w:tcW w:w="6835" w:type="dxa"/>
            <w:shd w:val="clear" w:color="auto" w:fill="auto"/>
          </w:tcPr>
          <w:p w14:paraId="572B9C9A" w14:textId="77777777" w:rsidR="0072566F" w:rsidRPr="00C8199E" w:rsidRDefault="0072566F" w:rsidP="0072566F">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Panel for mobile projector</w:t>
            </w:r>
          </w:p>
        </w:tc>
        <w:tc>
          <w:tcPr>
            <w:tcW w:w="1170" w:type="dxa"/>
            <w:shd w:val="clear" w:color="auto" w:fill="auto"/>
          </w:tcPr>
          <w:p w14:paraId="3F23998F" w14:textId="77777777" w:rsidR="0072566F" w:rsidRDefault="0072566F"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w:t>
            </w:r>
          </w:p>
        </w:tc>
      </w:tr>
      <w:tr w:rsidR="0072566F" w14:paraId="2CAC275E" w14:textId="77777777" w:rsidTr="003723C7">
        <w:tc>
          <w:tcPr>
            <w:tcW w:w="900" w:type="dxa"/>
            <w:shd w:val="clear" w:color="auto" w:fill="auto"/>
          </w:tcPr>
          <w:p w14:paraId="10757305" w14:textId="77777777" w:rsidR="0072566F" w:rsidRDefault="0072566F"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1.24</w:t>
            </w:r>
          </w:p>
        </w:tc>
        <w:tc>
          <w:tcPr>
            <w:tcW w:w="6835" w:type="dxa"/>
            <w:shd w:val="clear" w:color="auto" w:fill="auto"/>
          </w:tcPr>
          <w:p w14:paraId="04CA53EC" w14:textId="77777777" w:rsidR="0072566F" w:rsidRPr="00C8199E" w:rsidRDefault="0072566F" w:rsidP="0072566F">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Smart TV</w:t>
            </w:r>
          </w:p>
        </w:tc>
        <w:tc>
          <w:tcPr>
            <w:tcW w:w="1170" w:type="dxa"/>
            <w:shd w:val="clear" w:color="auto" w:fill="auto"/>
          </w:tcPr>
          <w:p w14:paraId="610234B0" w14:textId="77777777" w:rsidR="0072566F" w:rsidRDefault="0072566F"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2</w:t>
            </w:r>
          </w:p>
        </w:tc>
      </w:tr>
      <w:tr w:rsidR="0072566F" w14:paraId="6D9F5E64" w14:textId="77777777" w:rsidTr="003723C7">
        <w:tc>
          <w:tcPr>
            <w:tcW w:w="900" w:type="dxa"/>
            <w:shd w:val="clear" w:color="auto" w:fill="auto"/>
          </w:tcPr>
          <w:p w14:paraId="636F1C69" w14:textId="77777777" w:rsidR="0072566F" w:rsidRDefault="0072566F"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1.25</w:t>
            </w:r>
          </w:p>
        </w:tc>
        <w:tc>
          <w:tcPr>
            <w:tcW w:w="6835" w:type="dxa"/>
            <w:shd w:val="clear" w:color="auto" w:fill="auto"/>
          </w:tcPr>
          <w:p w14:paraId="38A1CB20" w14:textId="77777777" w:rsidR="0072566F" w:rsidRPr="00C8199E" w:rsidRDefault="0072566F" w:rsidP="0072566F">
            <w:pPr>
              <w:pStyle w:val="Heading2"/>
              <w:tabs>
                <w:tab w:val="left" w:pos="1125"/>
              </w:tabs>
              <w:spacing w:before="0" w:after="0"/>
              <w:ind w:left="33" w:hanging="27"/>
              <w:jc w:val="both"/>
              <w:rPr>
                <w:rFonts w:ascii="Times New Roman" w:hAnsi="Times New Roman"/>
                <w:b/>
                <w:bCs/>
                <w:sz w:val="22"/>
                <w:szCs w:val="22"/>
              </w:rPr>
            </w:pPr>
            <w:r w:rsidRPr="00C8199E">
              <w:rPr>
                <w:rFonts w:ascii="Times New Roman" w:hAnsi="Times New Roman"/>
                <w:b/>
                <w:bCs/>
                <w:sz w:val="22"/>
                <w:szCs w:val="22"/>
              </w:rPr>
              <w:t>Monitor ultra-wide</w:t>
            </w:r>
          </w:p>
        </w:tc>
        <w:tc>
          <w:tcPr>
            <w:tcW w:w="1170" w:type="dxa"/>
            <w:shd w:val="clear" w:color="auto" w:fill="auto"/>
          </w:tcPr>
          <w:p w14:paraId="31FA6271" w14:textId="77777777" w:rsidR="0072566F" w:rsidRDefault="0072566F"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10</w:t>
            </w:r>
          </w:p>
        </w:tc>
      </w:tr>
      <w:tr w:rsidR="008B226F" w14:paraId="6A1F9E0F" w14:textId="77777777" w:rsidTr="003723C7">
        <w:tc>
          <w:tcPr>
            <w:tcW w:w="900" w:type="dxa"/>
            <w:shd w:val="clear" w:color="auto" w:fill="auto"/>
          </w:tcPr>
          <w:p w14:paraId="311F892F" w14:textId="417A4989" w:rsidR="008B226F" w:rsidRDefault="008B226F" w:rsidP="008B22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1.26</w:t>
            </w:r>
          </w:p>
        </w:tc>
        <w:tc>
          <w:tcPr>
            <w:tcW w:w="6835" w:type="dxa"/>
            <w:shd w:val="clear" w:color="auto" w:fill="auto"/>
          </w:tcPr>
          <w:p w14:paraId="21DE97C8" w14:textId="5D841BC1" w:rsidR="008B226F" w:rsidRPr="00C8199E" w:rsidRDefault="008B226F" w:rsidP="008B226F">
            <w:pPr>
              <w:pStyle w:val="Heading2"/>
              <w:tabs>
                <w:tab w:val="left" w:pos="1125"/>
              </w:tabs>
              <w:spacing w:before="0" w:after="0"/>
              <w:ind w:left="33" w:hanging="27"/>
              <w:jc w:val="both"/>
              <w:rPr>
                <w:rFonts w:ascii="Times New Roman" w:hAnsi="Times New Roman"/>
                <w:b/>
                <w:bCs/>
                <w:sz w:val="22"/>
                <w:szCs w:val="22"/>
              </w:rPr>
            </w:pPr>
            <w:r w:rsidRPr="00B70C7F">
              <w:rPr>
                <w:rFonts w:ascii="Times New Roman" w:hAnsi="Times New Roman"/>
                <w:b/>
                <w:bCs/>
                <w:sz w:val="22"/>
                <w:szCs w:val="22"/>
              </w:rPr>
              <w:t>Multifunctional color printer</w:t>
            </w:r>
          </w:p>
        </w:tc>
        <w:tc>
          <w:tcPr>
            <w:tcW w:w="1170" w:type="dxa"/>
            <w:shd w:val="clear" w:color="auto" w:fill="auto"/>
          </w:tcPr>
          <w:p w14:paraId="7371A6F9" w14:textId="302999C0" w:rsidR="008B226F" w:rsidRDefault="008B226F" w:rsidP="008B22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w:t>
            </w:r>
          </w:p>
        </w:tc>
      </w:tr>
      <w:tr w:rsidR="008B226F" w14:paraId="58E4E870" w14:textId="77777777" w:rsidTr="003723C7">
        <w:tc>
          <w:tcPr>
            <w:tcW w:w="900" w:type="dxa"/>
            <w:shd w:val="clear" w:color="auto" w:fill="auto"/>
          </w:tcPr>
          <w:p w14:paraId="03457DC6" w14:textId="02832973" w:rsidR="008B226F" w:rsidRDefault="008B226F" w:rsidP="008B22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1.27</w:t>
            </w:r>
          </w:p>
        </w:tc>
        <w:tc>
          <w:tcPr>
            <w:tcW w:w="6835" w:type="dxa"/>
            <w:shd w:val="clear" w:color="auto" w:fill="auto"/>
          </w:tcPr>
          <w:p w14:paraId="1BF6C928" w14:textId="46FC1E09" w:rsidR="008B226F" w:rsidRPr="00C8199E" w:rsidRDefault="008B226F" w:rsidP="008B226F">
            <w:pPr>
              <w:pStyle w:val="Heading2"/>
              <w:tabs>
                <w:tab w:val="left" w:pos="1125"/>
              </w:tabs>
              <w:spacing w:before="0" w:after="0"/>
              <w:ind w:left="33" w:hanging="27"/>
              <w:jc w:val="both"/>
              <w:rPr>
                <w:rFonts w:ascii="Times New Roman" w:hAnsi="Times New Roman"/>
                <w:b/>
                <w:bCs/>
                <w:sz w:val="22"/>
                <w:szCs w:val="22"/>
              </w:rPr>
            </w:pPr>
            <w:r w:rsidRPr="00B70C7F">
              <w:rPr>
                <w:rFonts w:ascii="Times New Roman" w:hAnsi="Times New Roman"/>
                <w:b/>
                <w:bCs/>
                <w:sz w:val="22"/>
                <w:szCs w:val="22"/>
              </w:rPr>
              <w:t>Multifunctional printer Black/White</w:t>
            </w:r>
          </w:p>
        </w:tc>
        <w:tc>
          <w:tcPr>
            <w:tcW w:w="1170" w:type="dxa"/>
            <w:shd w:val="clear" w:color="auto" w:fill="auto"/>
          </w:tcPr>
          <w:p w14:paraId="658FCE29" w14:textId="51191D74" w:rsidR="008B226F" w:rsidRDefault="008B226F" w:rsidP="008B22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2</w:t>
            </w:r>
          </w:p>
        </w:tc>
      </w:tr>
      <w:tr w:rsidR="008B226F" w14:paraId="3959CE84" w14:textId="77777777" w:rsidTr="003723C7">
        <w:tc>
          <w:tcPr>
            <w:tcW w:w="900" w:type="dxa"/>
            <w:shd w:val="clear" w:color="auto" w:fill="auto"/>
          </w:tcPr>
          <w:p w14:paraId="16808FCE" w14:textId="4DD8F7DF" w:rsidR="008B226F" w:rsidRDefault="008B226F" w:rsidP="008B22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1.28</w:t>
            </w:r>
          </w:p>
        </w:tc>
        <w:tc>
          <w:tcPr>
            <w:tcW w:w="6835" w:type="dxa"/>
            <w:shd w:val="clear" w:color="auto" w:fill="auto"/>
          </w:tcPr>
          <w:p w14:paraId="5D1982B0" w14:textId="4B8BD158" w:rsidR="008B226F" w:rsidRPr="00C8199E" w:rsidRDefault="008B226F" w:rsidP="008B226F">
            <w:pPr>
              <w:pStyle w:val="Heading2"/>
              <w:tabs>
                <w:tab w:val="left" w:pos="1125"/>
              </w:tabs>
              <w:spacing w:before="0" w:after="0"/>
              <w:ind w:left="33" w:hanging="27"/>
              <w:jc w:val="both"/>
              <w:rPr>
                <w:rFonts w:ascii="Times New Roman" w:hAnsi="Times New Roman"/>
                <w:b/>
                <w:bCs/>
                <w:sz w:val="22"/>
                <w:szCs w:val="22"/>
              </w:rPr>
            </w:pPr>
            <w:r w:rsidRPr="00B70C7F">
              <w:rPr>
                <w:rFonts w:ascii="Times New Roman" w:hAnsi="Times New Roman"/>
                <w:b/>
                <w:bCs/>
                <w:sz w:val="22"/>
                <w:szCs w:val="22"/>
              </w:rPr>
              <w:t>Set of toners for MFP colour</w:t>
            </w:r>
          </w:p>
        </w:tc>
        <w:tc>
          <w:tcPr>
            <w:tcW w:w="1170" w:type="dxa"/>
            <w:shd w:val="clear" w:color="auto" w:fill="auto"/>
          </w:tcPr>
          <w:p w14:paraId="36B78443" w14:textId="4DEAED84" w:rsidR="008B226F" w:rsidRDefault="008B226F" w:rsidP="008B22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5</w:t>
            </w:r>
          </w:p>
        </w:tc>
      </w:tr>
      <w:tr w:rsidR="008B226F" w14:paraId="189164FD" w14:textId="77777777" w:rsidTr="003723C7">
        <w:tc>
          <w:tcPr>
            <w:tcW w:w="900" w:type="dxa"/>
            <w:shd w:val="clear" w:color="auto" w:fill="auto"/>
          </w:tcPr>
          <w:p w14:paraId="676C6AA5" w14:textId="4DD9FD5E" w:rsidR="008B226F" w:rsidRDefault="008B226F" w:rsidP="008B22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1.29</w:t>
            </w:r>
          </w:p>
        </w:tc>
        <w:tc>
          <w:tcPr>
            <w:tcW w:w="6835" w:type="dxa"/>
            <w:shd w:val="clear" w:color="auto" w:fill="auto"/>
          </w:tcPr>
          <w:p w14:paraId="45441DF3" w14:textId="48A6C4E8" w:rsidR="008B226F" w:rsidRPr="00C8199E" w:rsidRDefault="008B226F" w:rsidP="008B226F">
            <w:pPr>
              <w:pStyle w:val="Heading2"/>
              <w:tabs>
                <w:tab w:val="left" w:pos="1125"/>
              </w:tabs>
              <w:spacing w:before="0" w:after="0"/>
              <w:ind w:left="33" w:hanging="27"/>
              <w:jc w:val="both"/>
              <w:rPr>
                <w:rFonts w:ascii="Times New Roman" w:hAnsi="Times New Roman"/>
                <w:b/>
                <w:bCs/>
                <w:sz w:val="22"/>
                <w:szCs w:val="22"/>
              </w:rPr>
            </w:pPr>
            <w:r w:rsidRPr="00B70C7F">
              <w:rPr>
                <w:rFonts w:ascii="Times New Roman" w:hAnsi="Times New Roman"/>
                <w:b/>
                <w:bCs/>
                <w:sz w:val="22"/>
                <w:szCs w:val="22"/>
              </w:rPr>
              <w:t>Toner for MFP Black/White</w:t>
            </w:r>
          </w:p>
        </w:tc>
        <w:tc>
          <w:tcPr>
            <w:tcW w:w="1170" w:type="dxa"/>
            <w:shd w:val="clear" w:color="auto" w:fill="auto"/>
          </w:tcPr>
          <w:p w14:paraId="613DBD3B" w14:textId="40DCDDF6" w:rsidR="008B226F" w:rsidRDefault="008B226F" w:rsidP="008B22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5</w:t>
            </w:r>
          </w:p>
        </w:tc>
      </w:tr>
      <w:tr w:rsidR="008B226F" w14:paraId="0ED93BC6" w14:textId="77777777" w:rsidTr="003723C7">
        <w:tc>
          <w:tcPr>
            <w:tcW w:w="900" w:type="dxa"/>
            <w:shd w:val="clear" w:color="auto" w:fill="auto"/>
          </w:tcPr>
          <w:p w14:paraId="4952A8E4" w14:textId="3A780B10" w:rsidR="008B226F" w:rsidRDefault="008B226F" w:rsidP="008B22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1.30</w:t>
            </w:r>
          </w:p>
        </w:tc>
        <w:tc>
          <w:tcPr>
            <w:tcW w:w="6835" w:type="dxa"/>
            <w:shd w:val="clear" w:color="auto" w:fill="auto"/>
          </w:tcPr>
          <w:p w14:paraId="03261942" w14:textId="19B8D381" w:rsidR="008B226F" w:rsidRPr="00C8199E" w:rsidRDefault="008B226F" w:rsidP="008B226F">
            <w:pPr>
              <w:pStyle w:val="Heading2"/>
              <w:tabs>
                <w:tab w:val="left" w:pos="1125"/>
              </w:tabs>
              <w:spacing w:before="0" w:after="0"/>
              <w:ind w:left="33" w:hanging="27"/>
              <w:jc w:val="both"/>
              <w:rPr>
                <w:rFonts w:ascii="Times New Roman" w:hAnsi="Times New Roman"/>
                <w:b/>
                <w:bCs/>
                <w:sz w:val="22"/>
                <w:szCs w:val="22"/>
              </w:rPr>
            </w:pPr>
            <w:r w:rsidRPr="00B70C7F">
              <w:rPr>
                <w:rFonts w:ascii="Times New Roman" w:hAnsi="Times New Roman"/>
                <w:b/>
                <w:bCs/>
                <w:sz w:val="22"/>
                <w:szCs w:val="22"/>
              </w:rPr>
              <w:t>Smart board 65“</w:t>
            </w:r>
          </w:p>
        </w:tc>
        <w:tc>
          <w:tcPr>
            <w:tcW w:w="1170" w:type="dxa"/>
            <w:shd w:val="clear" w:color="auto" w:fill="auto"/>
          </w:tcPr>
          <w:p w14:paraId="67A3B810" w14:textId="6296C00C" w:rsidR="008B226F" w:rsidRDefault="008B226F" w:rsidP="008B22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w:t>
            </w:r>
          </w:p>
        </w:tc>
      </w:tr>
      <w:tr w:rsidR="008B226F" w14:paraId="05021A96" w14:textId="77777777" w:rsidTr="003723C7">
        <w:tc>
          <w:tcPr>
            <w:tcW w:w="900" w:type="dxa"/>
            <w:shd w:val="clear" w:color="auto" w:fill="auto"/>
          </w:tcPr>
          <w:p w14:paraId="57B0C7D8" w14:textId="6E45A9E8" w:rsidR="008B226F" w:rsidRDefault="008B226F" w:rsidP="008B22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1.31</w:t>
            </w:r>
          </w:p>
        </w:tc>
        <w:tc>
          <w:tcPr>
            <w:tcW w:w="6835" w:type="dxa"/>
            <w:shd w:val="clear" w:color="auto" w:fill="auto"/>
          </w:tcPr>
          <w:p w14:paraId="33EF96B7" w14:textId="4C527170" w:rsidR="008B226F" w:rsidRPr="00C8199E" w:rsidRDefault="008B226F" w:rsidP="008B226F">
            <w:pPr>
              <w:pStyle w:val="Heading2"/>
              <w:tabs>
                <w:tab w:val="left" w:pos="1125"/>
              </w:tabs>
              <w:spacing w:before="0" w:after="0"/>
              <w:ind w:left="33" w:hanging="27"/>
              <w:jc w:val="both"/>
              <w:rPr>
                <w:rFonts w:ascii="Times New Roman" w:hAnsi="Times New Roman"/>
                <w:b/>
                <w:bCs/>
                <w:sz w:val="22"/>
                <w:szCs w:val="22"/>
              </w:rPr>
            </w:pPr>
            <w:r w:rsidRPr="00B70C7F">
              <w:rPr>
                <w:rFonts w:ascii="Times New Roman" w:hAnsi="Times New Roman"/>
                <w:b/>
                <w:bCs/>
                <w:sz w:val="22"/>
                <w:szCs w:val="22"/>
              </w:rPr>
              <w:t>Smart board 75“</w:t>
            </w:r>
          </w:p>
        </w:tc>
        <w:tc>
          <w:tcPr>
            <w:tcW w:w="1170" w:type="dxa"/>
            <w:shd w:val="clear" w:color="auto" w:fill="auto"/>
          </w:tcPr>
          <w:p w14:paraId="0975BDE1" w14:textId="11D6B0CE" w:rsidR="008B226F" w:rsidRDefault="008B226F" w:rsidP="008B22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w:t>
            </w:r>
          </w:p>
        </w:tc>
      </w:tr>
      <w:tr w:rsidR="008B226F" w14:paraId="6A7030EA" w14:textId="77777777" w:rsidTr="003723C7">
        <w:tc>
          <w:tcPr>
            <w:tcW w:w="900" w:type="dxa"/>
            <w:shd w:val="clear" w:color="auto" w:fill="auto"/>
          </w:tcPr>
          <w:p w14:paraId="4C3CDF97" w14:textId="7528C7D7" w:rsidR="008B226F" w:rsidRDefault="008B226F" w:rsidP="008B22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lastRenderedPageBreak/>
              <w:t>1.32</w:t>
            </w:r>
          </w:p>
        </w:tc>
        <w:tc>
          <w:tcPr>
            <w:tcW w:w="6835" w:type="dxa"/>
            <w:shd w:val="clear" w:color="auto" w:fill="auto"/>
          </w:tcPr>
          <w:p w14:paraId="565A8509" w14:textId="2A403217" w:rsidR="008B226F" w:rsidRPr="00C8199E" w:rsidRDefault="008B226F" w:rsidP="008B226F">
            <w:pPr>
              <w:pStyle w:val="Heading2"/>
              <w:tabs>
                <w:tab w:val="left" w:pos="1125"/>
              </w:tabs>
              <w:spacing w:before="0" w:after="0"/>
              <w:ind w:left="33" w:hanging="27"/>
              <w:jc w:val="both"/>
              <w:rPr>
                <w:rFonts w:ascii="Times New Roman" w:hAnsi="Times New Roman"/>
                <w:b/>
                <w:bCs/>
                <w:sz w:val="22"/>
                <w:szCs w:val="22"/>
              </w:rPr>
            </w:pPr>
            <w:r w:rsidRPr="009F19E2">
              <w:rPr>
                <w:rFonts w:ascii="Times New Roman" w:hAnsi="Times New Roman"/>
                <w:b/>
                <w:bCs/>
                <w:sz w:val="22"/>
                <w:szCs w:val="22"/>
              </w:rPr>
              <w:t>Desktop PC</w:t>
            </w:r>
          </w:p>
        </w:tc>
        <w:tc>
          <w:tcPr>
            <w:tcW w:w="1170" w:type="dxa"/>
            <w:shd w:val="clear" w:color="auto" w:fill="auto"/>
          </w:tcPr>
          <w:p w14:paraId="69AE9AA9" w14:textId="7BCE6D0D" w:rsidR="008B226F" w:rsidRDefault="008B226F" w:rsidP="008B22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30</w:t>
            </w:r>
          </w:p>
        </w:tc>
      </w:tr>
      <w:tr w:rsidR="008B226F" w14:paraId="51340C54" w14:textId="77777777" w:rsidTr="003723C7">
        <w:tc>
          <w:tcPr>
            <w:tcW w:w="900" w:type="dxa"/>
            <w:shd w:val="clear" w:color="auto" w:fill="auto"/>
          </w:tcPr>
          <w:p w14:paraId="2D15BCC6" w14:textId="5ED83C55" w:rsidR="008B226F" w:rsidRDefault="008B226F" w:rsidP="008B22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1.33</w:t>
            </w:r>
          </w:p>
        </w:tc>
        <w:tc>
          <w:tcPr>
            <w:tcW w:w="6835" w:type="dxa"/>
            <w:shd w:val="clear" w:color="auto" w:fill="auto"/>
          </w:tcPr>
          <w:p w14:paraId="35F7CD20" w14:textId="393A7D9D" w:rsidR="008B226F" w:rsidRPr="00C8199E" w:rsidRDefault="008B226F" w:rsidP="008B226F">
            <w:pPr>
              <w:pStyle w:val="Heading2"/>
              <w:tabs>
                <w:tab w:val="left" w:pos="1125"/>
              </w:tabs>
              <w:spacing w:before="0" w:after="0"/>
              <w:ind w:left="33" w:hanging="27"/>
              <w:jc w:val="both"/>
              <w:rPr>
                <w:rFonts w:ascii="Times New Roman" w:hAnsi="Times New Roman"/>
                <w:b/>
                <w:bCs/>
                <w:sz w:val="22"/>
                <w:szCs w:val="22"/>
              </w:rPr>
            </w:pPr>
            <w:r w:rsidRPr="009F19E2">
              <w:rPr>
                <w:rFonts w:ascii="Times New Roman" w:hAnsi="Times New Roman"/>
                <w:b/>
                <w:bCs/>
                <w:sz w:val="22"/>
                <w:szCs w:val="22"/>
              </w:rPr>
              <w:t>Notebook advanced</w:t>
            </w:r>
          </w:p>
        </w:tc>
        <w:tc>
          <w:tcPr>
            <w:tcW w:w="1170" w:type="dxa"/>
            <w:shd w:val="clear" w:color="auto" w:fill="auto"/>
          </w:tcPr>
          <w:p w14:paraId="7E850C41" w14:textId="13F1CD79" w:rsidR="008B226F" w:rsidRDefault="008B226F" w:rsidP="008B22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25</w:t>
            </w:r>
          </w:p>
        </w:tc>
      </w:tr>
      <w:tr w:rsidR="008B226F" w14:paraId="427C9AF0" w14:textId="77777777" w:rsidTr="003723C7">
        <w:tc>
          <w:tcPr>
            <w:tcW w:w="900" w:type="dxa"/>
            <w:shd w:val="clear" w:color="auto" w:fill="auto"/>
          </w:tcPr>
          <w:p w14:paraId="1B5150C1" w14:textId="21C28C5A" w:rsidR="008B226F" w:rsidRDefault="008B226F" w:rsidP="008B22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1.34</w:t>
            </w:r>
          </w:p>
        </w:tc>
        <w:tc>
          <w:tcPr>
            <w:tcW w:w="6835" w:type="dxa"/>
            <w:shd w:val="clear" w:color="auto" w:fill="auto"/>
          </w:tcPr>
          <w:p w14:paraId="1993B6C9" w14:textId="3E6461D7" w:rsidR="008B226F" w:rsidRPr="00C8199E" w:rsidRDefault="008B226F" w:rsidP="008B226F">
            <w:pPr>
              <w:pStyle w:val="Heading2"/>
              <w:tabs>
                <w:tab w:val="left" w:pos="1125"/>
              </w:tabs>
              <w:spacing w:before="0" w:after="0"/>
              <w:ind w:left="33" w:hanging="27"/>
              <w:jc w:val="both"/>
              <w:rPr>
                <w:rFonts w:ascii="Times New Roman" w:hAnsi="Times New Roman"/>
                <w:b/>
                <w:bCs/>
                <w:sz w:val="22"/>
                <w:szCs w:val="22"/>
              </w:rPr>
            </w:pPr>
            <w:r w:rsidRPr="009F19E2">
              <w:rPr>
                <w:rFonts w:ascii="Times New Roman" w:hAnsi="Times New Roman"/>
                <w:b/>
                <w:bCs/>
                <w:sz w:val="22"/>
                <w:szCs w:val="22"/>
              </w:rPr>
              <w:t>USB flash memory</w:t>
            </w:r>
          </w:p>
        </w:tc>
        <w:tc>
          <w:tcPr>
            <w:tcW w:w="1170" w:type="dxa"/>
            <w:shd w:val="clear" w:color="auto" w:fill="auto"/>
          </w:tcPr>
          <w:p w14:paraId="52D7F91C" w14:textId="2C0A4881" w:rsidR="008B226F" w:rsidRDefault="008B226F" w:rsidP="008B22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190</w:t>
            </w:r>
          </w:p>
        </w:tc>
      </w:tr>
    </w:tbl>
    <w:p w14:paraId="331B1B69" w14:textId="2EC2DB35" w:rsidR="0072566F" w:rsidRDefault="0072566F" w:rsidP="0072566F">
      <w:pPr>
        <w:spacing w:before="0" w:after="0"/>
        <w:rPr>
          <w:lang w:val="fr-BE"/>
        </w:rPr>
      </w:pPr>
    </w:p>
    <w:p w14:paraId="0460506E" w14:textId="77777777" w:rsidR="008B226F" w:rsidRDefault="008B226F" w:rsidP="0072566F">
      <w:pPr>
        <w:spacing w:before="0" w:after="0"/>
        <w:rPr>
          <w:lang w:val="fr-BE"/>
        </w:rPr>
      </w:pPr>
    </w:p>
    <w:tbl>
      <w:tblPr>
        <w:tblW w:w="89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840"/>
        <w:gridCol w:w="1193"/>
      </w:tblGrid>
      <w:tr w:rsidR="00FF1620" w:rsidRPr="002E0B4A" w14:paraId="500AE3C9" w14:textId="77777777" w:rsidTr="0072566F">
        <w:tc>
          <w:tcPr>
            <w:tcW w:w="8933" w:type="dxa"/>
            <w:gridSpan w:val="3"/>
            <w:shd w:val="clear" w:color="auto" w:fill="BFBFBF"/>
          </w:tcPr>
          <w:p w14:paraId="23FA2FDC" w14:textId="5007BE6C" w:rsidR="00FF1620" w:rsidRPr="002E0B4A" w:rsidRDefault="00FF1620" w:rsidP="0097415D">
            <w:pPr>
              <w:pStyle w:val="Heading2"/>
              <w:spacing w:before="0" w:after="0"/>
              <w:ind w:hanging="27"/>
              <w:jc w:val="both"/>
              <w:rPr>
                <w:rFonts w:ascii="Times New Roman" w:hAnsi="Times New Roman"/>
                <w:b/>
                <w:sz w:val="22"/>
                <w:szCs w:val="22"/>
                <w:lang w:val="en-GB"/>
              </w:rPr>
            </w:pPr>
            <w:r>
              <w:rPr>
                <w:rFonts w:ascii="Times New Roman" w:hAnsi="Times New Roman"/>
                <w:b/>
                <w:sz w:val="22"/>
                <w:szCs w:val="22"/>
                <w:lang w:val="en-GB"/>
              </w:rPr>
              <w:t xml:space="preserve">LOT </w:t>
            </w:r>
            <w:r w:rsidR="008B226F">
              <w:rPr>
                <w:rFonts w:ascii="Times New Roman" w:hAnsi="Times New Roman"/>
                <w:b/>
                <w:sz w:val="22"/>
                <w:szCs w:val="22"/>
                <w:lang w:val="en-GB"/>
              </w:rPr>
              <w:t>2</w:t>
            </w:r>
            <w:r>
              <w:rPr>
                <w:rFonts w:ascii="Times New Roman" w:hAnsi="Times New Roman"/>
                <w:b/>
                <w:sz w:val="22"/>
                <w:szCs w:val="22"/>
                <w:lang w:val="en-GB"/>
              </w:rPr>
              <w:t xml:space="preserve">:  </w:t>
            </w:r>
            <w:r>
              <w:rPr>
                <w:rFonts w:ascii="Times New Roman" w:hAnsi="Times New Roman"/>
                <w:b/>
                <w:sz w:val="22"/>
                <w:szCs w:val="22"/>
              </w:rPr>
              <w:t>GPS Tablet</w:t>
            </w:r>
          </w:p>
        </w:tc>
      </w:tr>
      <w:tr w:rsidR="00FF1620" w:rsidRPr="002E0B4A" w14:paraId="46F8971A" w14:textId="77777777" w:rsidTr="0072566F">
        <w:tc>
          <w:tcPr>
            <w:tcW w:w="900" w:type="dxa"/>
            <w:shd w:val="clear" w:color="auto" w:fill="D9D9D9"/>
          </w:tcPr>
          <w:p w14:paraId="4CD18031" w14:textId="77777777" w:rsidR="00FF1620" w:rsidRPr="002E0B4A" w:rsidRDefault="00FF1620" w:rsidP="0072566F">
            <w:pPr>
              <w:pStyle w:val="Heading2"/>
              <w:spacing w:before="0" w:after="0"/>
              <w:ind w:hanging="27"/>
              <w:jc w:val="both"/>
              <w:rPr>
                <w:rFonts w:ascii="Times New Roman" w:hAnsi="Times New Roman"/>
                <w:sz w:val="22"/>
                <w:szCs w:val="22"/>
                <w:lang w:val="en-US"/>
              </w:rPr>
            </w:pPr>
            <w:r w:rsidRPr="002E0B4A">
              <w:rPr>
                <w:rFonts w:ascii="Times New Roman" w:hAnsi="Times New Roman"/>
                <w:sz w:val="22"/>
                <w:szCs w:val="22"/>
                <w:lang w:val="en-US"/>
              </w:rPr>
              <w:t>Item n◦</w:t>
            </w:r>
          </w:p>
        </w:tc>
        <w:tc>
          <w:tcPr>
            <w:tcW w:w="6840" w:type="dxa"/>
            <w:shd w:val="clear" w:color="auto" w:fill="D9D9D9"/>
          </w:tcPr>
          <w:p w14:paraId="1C2FC067" w14:textId="77777777" w:rsidR="00FF1620" w:rsidRPr="004217A9" w:rsidRDefault="00FF1620" w:rsidP="0072566F">
            <w:pPr>
              <w:pStyle w:val="Heading2"/>
              <w:tabs>
                <w:tab w:val="left" w:pos="1125"/>
              </w:tabs>
              <w:spacing w:before="0" w:after="0"/>
              <w:ind w:left="33" w:hanging="27"/>
              <w:jc w:val="both"/>
              <w:rPr>
                <w:rFonts w:ascii="Times New Roman" w:hAnsi="Times New Roman"/>
                <w:sz w:val="22"/>
                <w:szCs w:val="22"/>
                <w:lang w:val="en-US"/>
              </w:rPr>
            </w:pPr>
            <w:r>
              <w:rPr>
                <w:rFonts w:ascii="Times New Roman" w:hAnsi="Times New Roman"/>
                <w:sz w:val="22"/>
                <w:szCs w:val="22"/>
                <w:lang w:val="en-US"/>
              </w:rPr>
              <w:t>Item</w:t>
            </w:r>
          </w:p>
        </w:tc>
        <w:tc>
          <w:tcPr>
            <w:tcW w:w="1193" w:type="dxa"/>
            <w:shd w:val="clear" w:color="auto" w:fill="D9D9D9"/>
          </w:tcPr>
          <w:p w14:paraId="6EF4F8C5" w14:textId="77777777" w:rsidR="00FF1620" w:rsidRPr="002E0B4A" w:rsidRDefault="00FF1620" w:rsidP="0072566F">
            <w:pPr>
              <w:pStyle w:val="Heading2"/>
              <w:spacing w:before="0" w:after="0"/>
              <w:ind w:hanging="27"/>
              <w:jc w:val="both"/>
              <w:rPr>
                <w:rFonts w:ascii="Times New Roman" w:hAnsi="Times New Roman"/>
                <w:sz w:val="22"/>
                <w:szCs w:val="22"/>
                <w:lang w:val="en-US"/>
              </w:rPr>
            </w:pPr>
            <w:r w:rsidRPr="002E0B4A">
              <w:rPr>
                <w:rFonts w:ascii="Times New Roman" w:hAnsi="Times New Roman"/>
                <w:sz w:val="22"/>
                <w:szCs w:val="22"/>
                <w:lang w:val="en-US"/>
              </w:rPr>
              <w:t>Quantity</w:t>
            </w:r>
          </w:p>
        </w:tc>
      </w:tr>
      <w:tr w:rsidR="00FF1620" w:rsidRPr="002E0B4A" w14:paraId="64952018" w14:textId="77777777" w:rsidTr="0072566F">
        <w:trPr>
          <w:trHeight w:val="208"/>
        </w:trPr>
        <w:tc>
          <w:tcPr>
            <w:tcW w:w="900" w:type="dxa"/>
            <w:shd w:val="clear" w:color="auto" w:fill="auto"/>
          </w:tcPr>
          <w:p w14:paraId="49C98BE6" w14:textId="30FA0249" w:rsidR="00FF1620" w:rsidRPr="002E0B4A" w:rsidRDefault="008B226F" w:rsidP="0072566F">
            <w:pPr>
              <w:pStyle w:val="Heading2"/>
              <w:spacing w:before="0" w:after="0"/>
              <w:ind w:left="90" w:hanging="27"/>
              <w:jc w:val="both"/>
              <w:rPr>
                <w:rFonts w:ascii="Times New Roman" w:hAnsi="Times New Roman"/>
                <w:sz w:val="22"/>
                <w:szCs w:val="22"/>
                <w:lang w:val="en-US"/>
              </w:rPr>
            </w:pPr>
            <w:r>
              <w:rPr>
                <w:rFonts w:ascii="Times New Roman" w:hAnsi="Times New Roman"/>
                <w:sz w:val="22"/>
                <w:szCs w:val="22"/>
                <w:lang w:val="en-US"/>
              </w:rPr>
              <w:t>2</w:t>
            </w:r>
            <w:r w:rsidR="00FF1620">
              <w:rPr>
                <w:rFonts w:ascii="Times New Roman" w:hAnsi="Times New Roman"/>
                <w:sz w:val="22"/>
                <w:szCs w:val="22"/>
                <w:lang w:val="en-US"/>
              </w:rPr>
              <w:t>.1</w:t>
            </w:r>
          </w:p>
        </w:tc>
        <w:tc>
          <w:tcPr>
            <w:tcW w:w="6840" w:type="dxa"/>
            <w:shd w:val="clear" w:color="auto" w:fill="auto"/>
          </w:tcPr>
          <w:p w14:paraId="5408CD05" w14:textId="77777777" w:rsidR="00FF1620" w:rsidRPr="00B70C7F" w:rsidRDefault="00FF1620" w:rsidP="0072566F">
            <w:pPr>
              <w:pStyle w:val="Heading2"/>
              <w:tabs>
                <w:tab w:val="left" w:pos="1125"/>
              </w:tabs>
              <w:spacing w:before="0" w:after="0"/>
              <w:ind w:left="90" w:hanging="27"/>
              <w:jc w:val="both"/>
              <w:rPr>
                <w:rFonts w:ascii="Times New Roman" w:hAnsi="Times New Roman"/>
                <w:sz w:val="22"/>
                <w:szCs w:val="22"/>
                <w:lang w:val="en-US"/>
              </w:rPr>
            </w:pPr>
            <w:r w:rsidRPr="00B70C7F">
              <w:rPr>
                <w:rFonts w:ascii="Times New Roman" w:hAnsi="Times New Roman"/>
                <w:b/>
                <w:bCs/>
                <w:sz w:val="22"/>
                <w:szCs w:val="22"/>
              </w:rPr>
              <w:t>GPS tablet</w:t>
            </w:r>
          </w:p>
        </w:tc>
        <w:tc>
          <w:tcPr>
            <w:tcW w:w="1193" w:type="dxa"/>
            <w:shd w:val="clear" w:color="auto" w:fill="auto"/>
          </w:tcPr>
          <w:p w14:paraId="70AE2A2E" w14:textId="77777777" w:rsidR="00FF1620" w:rsidRPr="002E0B4A" w:rsidRDefault="00FF1620" w:rsidP="0072566F">
            <w:pPr>
              <w:pStyle w:val="Heading2"/>
              <w:spacing w:before="0" w:after="0"/>
              <w:ind w:left="90" w:hanging="27"/>
              <w:jc w:val="center"/>
              <w:rPr>
                <w:rFonts w:ascii="Times New Roman" w:hAnsi="Times New Roman"/>
                <w:sz w:val="22"/>
                <w:szCs w:val="22"/>
                <w:lang w:val="en-US"/>
              </w:rPr>
            </w:pPr>
            <w:r>
              <w:rPr>
                <w:rFonts w:ascii="Times New Roman" w:hAnsi="Times New Roman"/>
                <w:sz w:val="22"/>
                <w:szCs w:val="22"/>
                <w:lang w:val="en-US"/>
              </w:rPr>
              <w:t>42</w:t>
            </w:r>
          </w:p>
        </w:tc>
      </w:tr>
    </w:tbl>
    <w:p w14:paraId="09AA126E" w14:textId="77777777" w:rsidR="00FF1620" w:rsidRPr="00C8199E" w:rsidRDefault="00FF1620" w:rsidP="0072566F">
      <w:pPr>
        <w:spacing w:after="0"/>
        <w:rPr>
          <w:lang w:val="fr-BE"/>
        </w:rPr>
      </w:pPr>
    </w:p>
    <w:tbl>
      <w:tblPr>
        <w:tblpPr w:leftFromText="180" w:rightFromText="180" w:vertAnchor="text" w:horzAnchor="page" w:tblpX="1691" w:tblpY="207"/>
        <w:tblOverlap w:val="neve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6958"/>
        <w:gridCol w:w="1075"/>
      </w:tblGrid>
      <w:tr w:rsidR="00FF1620" w:rsidRPr="002E0B4A" w14:paraId="602A30D6" w14:textId="77777777" w:rsidTr="0072566F">
        <w:tc>
          <w:tcPr>
            <w:tcW w:w="8928" w:type="dxa"/>
            <w:gridSpan w:val="3"/>
            <w:shd w:val="clear" w:color="auto" w:fill="BFBFBF"/>
          </w:tcPr>
          <w:p w14:paraId="5C91CB1E" w14:textId="1368DC49" w:rsidR="00FF1620" w:rsidRPr="002E0B4A" w:rsidRDefault="00FF1620" w:rsidP="0097415D">
            <w:pPr>
              <w:pStyle w:val="Heading2"/>
              <w:spacing w:before="0" w:after="0"/>
              <w:ind w:right="72" w:hanging="23"/>
              <w:jc w:val="both"/>
              <w:rPr>
                <w:rFonts w:ascii="Times New Roman" w:hAnsi="Times New Roman"/>
                <w:b/>
                <w:sz w:val="22"/>
                <w:szCs w:val="22"/>
                <w:lang w:val="en-GB"/>
              </w:rPr>
            </w:pPr>
            <w:r>
              <w:rPr>
                <w:rFonts w:ascii="Times New Roman" w:hAnsi="Times New Roman"/>
                <w:b/>
                <w:sz w:val="22"/>
                <w:szCs w:val="22"/>
                <w:lang w:val="en-GB"/>
              </w:rPr>
              <w:t xml:space="preserve">LOT </w:t>
            </w:r>
            <w:r w:rsidR="008B226F">
              <w:rPr>
                <w:rFonts w:ascii="Times New Roman" w:hAnsi="Times New Roman"/>
                <w:b/>
                <w:sz w:val="22"/>
                <w:szCs w:val="22"/>
                <w:lang w:val="en-GB"/>
              </w:rPr>
              <w:t>3</w:t>
            </w:r>
            <w:r>
              <w:rPr>
                <w:rFonts w:ascii="Times New Roman" w:hAnsi="Times New Roman"/>
                <w:b/>
                <w:sz w:val="22"/>
                <w:szCs w:val="22"/>
                <w:lang w:val="en-GB"/>
              </w:rPr>
              <w:t xml:space="preserve">:  </w:t>
            </w:r>
            <w:r w:rsidRPr="00482788">
              <w:rPr>
                <w:rFonts w:ascii="Times New Roman" w:hAnsi="Times New Roman"/>
                <w:b/>
                <w:sz w:val="22"/>
                <w:szCs w:val="22"/>
              </w:rPr>
              <w:t>Server and storage</w:t>
            </w:r>
          </w:p>
        </w:tc>
      </w:tr>
      <w:tr w:rsidR="00FF1620" w:rsidRPr="002E0B4A" w14:paraId="4CD88F9D" w14:textId="77777777" w:rsidTr="008B226F">
        <w:tc>
          <w:tcPr>
            <w:tcW w:w="895" w:type="dxa"/>
            <w:shd w:val="clear" w:color="auto" w:fill="D9D9D9"/>
          </w:tcPr>
          <w:p w14:paraId="4DA07402" w14:textId="77777777" w:rsidR="00FF1620" w:rsidRPr="002E0B4A" w:rsidRDefault="00FF1620" w:rsidP="0072566F">
            <w:pPr>
              <w:pStyle w:val="Heading2"/>
              <w:spacing w:before="0" w:after="0"/>
              <w:ind w:hanging="27"/>
              <w:jc w:val="both"/>
              <w:rPr>
                <w:rFonts w:ascii="Times New Roman" w:hAnsi="Times New Roman"/>
                <w:sz w:val="22"/>
                <w:szCs w:val="22"/>
                <w:lang w:val="en-US"/>
              </w:rPr>
            </w:pPr>
            <w:r w:rsidRPr="002E0B4A">
              <w:rPr>
                <w:rFonts w:ascii="Times New Roman" w:hAnsi="Times New Roman"/>
                <w:sz w:val="22"/>
                <w:szCs w:val="22"/>
                <w:lang w:val="en-US"/>
              </w:rPr>
              <w:t>Item n◦</w:t>
            </w:r>
          </w:p>
        </w:tc>
        <w:tc>
          <w:tcPr>
            <w:tcW w:w="6958" w:type="dxa"/>
            <w:shd w:val="clear" w:color="auto" w:fill="D9D9D9"/>
          </w:tcPr>
          <w:p w14:paraId="1F8F4AA5" w14:textId="77777777" w:rsidR="00FF1620" w:rsidRPr="004217A9" w:rsidRDefault="00FF1620" w:rsidP="0072566F">
            <w:pPr>
              <w:pStyle w:val="Heading2"/>
              <w:tabs>
                <w:tab w:val="left" w:pos="1125"/>
              </w:tabs>
              <w:spacing w:before="0" w:after="0"/>
              <w:ind w:left="33" w:hanging="27"/>
              <w:jc w:val="both"/>
              <w:rPr>
                <w:rFonts w:ascii="Times New Roman" w:hAnsi="Times New Roman"/>
                <w:sz w:val="22"/>
                <w:szCs w:val="22"/>
                <w:lang w:val="en-US"/>
              </w:rPr>
            </w:pPr>
            <w:r>
              <w:rPr>
                <w:rFonts w:ascii="Times New Roman" w:hAnsi="Times New Roman"/>
                <w:sz w:val="22"/>
                <w:szCs w:val="22"/>
                <w:lang w:val="en-US"/>
              </w:rPr>
              <w:t>Item</w:t>
            </w:r>
          </w:p>
        </w:tc>
        <w:tc>
          <w:tcPr>
            <w:tcW w:w="1075" w:type="dxa"/>
            <w:shd w:val="clear" w:color="auto" w:fill="D9D9D9"/>
          </w:tcPr>
          <w:p w14:paraId="572F4E38" w14:textId="77777777" w:rsidR="00FF1620" w:rsidRPr="002E0B4A" w:rsidRDefault="00FF1620" w:rsidP="0072566F">
            <w:pPr>
              <w:pStyle w:val="Heading2"/>
              <w:spacing w:before="0" w:after="0"/>
              <w:ind w:hanging="27"/>
              <w:jc w:val="both"/>
              <w:rPr>
                <w:rFonts w:ascii="Times New Roman" w:hAnsi="Times New Roman"/>
                <w:sz w:val="22"/>
                <w:szCs w:val="22"/>
                <w:lang w:val="en-US"/>
              </w:rPr>
            </w:pPr>
            <w:r w:rsidRPr="002E0B4A">
              <w:rPr>
                <w:rFonts w:ascii="Times New Roman" w:hAnsi="Times New Roman"/>
                <w:sz w:val="22"/>
                <w:szCs w:val="22"/>
                <w:lang w:val="en-US"/>
              </w:rPr>
              <w:t>Quantity</w:t>
            </w:r>
          </w:p>
        </w:tc>
      </w:tr>
      <w:tr w:rsidR="00FF1620" w:rsidRPr="002E0B4A" w14:paraId="71D0E08F" w14:textId="77777777" w:rsidTr="008B226F">
        <w:tc>
          <w:tcPr>
            <w:tcW w:w="895" w:type="dxa"/>
            <w:shd w:val="clear" w:color="auto" w:fill="auto"/>
          </w:tcPr>
          <w:p w14:paraId="2B0A48A3" w14:textId="4A54BC9A" w:rsidR="00FF1620" w:rsidRPr="002E0B4A" w:rsidRDefault="008B226F"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3</w:t>
            </w:r>
            <w:r w:rsidR="00FF1620">
              <w:rPr>
                <w:rFonts w:ascii="Times New Roman" w:hAnsi="Times New Roman"/>
                <w:sz w:val="22"/>
                <w:szCs w:val="22"/>
                <w:lang w:val="en-US"/>
              </w:rPr>
              <w:t>.1</w:t>
            </w:r>
          </w:p>
        </w:tc>
        <w:tc>
          <w:tcPr>
            <w:tcW w:w="6958" w:type="dxa"/>
            <w:shd w:val="clear" w:color="auto" w:fill="auto"/>
          </w:tcPr>
          <w:p w14:paraId="44915D72" w14:textId="77777777" w:rsidR="00FF1620" w:rsidRPr="0042311F" w:rsidRDefault="00FF1620" w:rsidP="0072566F">
            <w:pPr>
              <w:spacing w:before="0" w:after="0"/>
              <w:rPr>
                <w:rFonts w:ascii="Times New Roman" w:hAnsi="Times New Roman"/>
                <w:b/>
                <w:sz w:val="22"/>
                <w:szCs w:val="22"/>
                <w:lang w:val="sv-SE"/>
              </w:rPr>
            </w:pPr>
            <w:r w:rsidRPr="0042311F">
              <w:rPr>
                <w:rFonts w:ascii="Times New Roman" w:hAnsi="Times New Roman"/>
                <w:b/>
                <w:bCs/>
                <w:sz w:val="22"/>
                <w:szCs w:val="22"/>
              </w:rPr>
              <w:t xml:space="preserve">Server </w:t>
            </w:r>
          </w:p>
        </w:tc>
        <w:tc>
          <w:tcPr>
            <w:tcW w:w="1075" w:type="dxa"/>
            <w:shd w:val="clear" w:color="auto" w:fill="auto"/>
          </w:tcPr>
          <w:p w14:paraId="17BABC27" w14:textId="77777777" w:rsidR="00FF1620" w:rsidRPr="002E0B4A" w:rsidRDefault="00FF1620"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2</w:t>
            </w:r>
          </w:p>
        </w:tc>
      </w:tr>
      <w:tr w:rsidR="00FF1620" w:rsidRPr="002E0B4A" w14:paraId="54C52613" w14:textId="77777777" w:rsidTr="008B226F">
        <w:tc>
          <w:tcPr>
            <w:tcW w:w="895" w:type="dxa"/>
            <w:shd w:val="clear" w:color="auto" w:fill="auto"/>
          </w:tcPr>
          <w:p w14:paraId="7543B738" w14:textId="3144A608" w:rsidR="00FF1620" w:rsidRDefault="008B226F" w:rsidP="0072566F">
            <w:pPr>
              <w:pStyle w:val="Heading2"/>
              <w:spacing w:before="0" w:after="0"/>
              <w:ind w:hanging="27"/>
              <w:jc w:val="both"/>
              <w:rPr>
                <w:rFonts w:ascii="Times New Roman" w:hAnsi="Times New Roman"/>
                <w:sz w:val="22"/>
                <w:szCs w:val="22"/>
                <w:lang w:val="en-US"/>
              </w:rPr>
            </w:pPr>
            <w:r>
              <w:rPr>
                <w:rFonts w:ascii="Times New Roman" w:hAnsi="Times New Roman"/>
                <w:sz w:val="22"/>
                <w:szCs w:val="22"/>
                <w:lang w:val="en-US"/>
              </w:rPr>
              <w:t>3</w:t>
            </w:r>
            <w:r w:rsidR="00FF1620">
              <w:rPr>
                <w:rFonts w:ascii="Times New Roman" w:hAnsi="Times New Roman"/>
                <w:sz w:val="22"/>
                <w:szCs w:val="22"/>
                <w:lang w:val="en-US"/>
              </w:rPr>
              <w:t>.2</w:t>
            </w:r>
          </w:p>
        </w:tc>
        <w:tc>
          <w:tcPr>
            <w:tcW w:w="6958" w:type="dxa"/>
            <w:shd w:val="clear" w:color="auto" w:fill="auto"/>
          </w:tcPr>
          <w:p w14:paraId="41D8E77D" w14:textId="77777777" w:rsidR="00FF1620" w:rsidRPr="0042311F" w:rsidRDefault="00FF1620" w:rsidP="0072566F">
            <w:pPr>
              <w:pStyle w:val="Heading2"/>
              <w:tabs>
                <w:tab w:val="left" w:pos="1125"/>
              </w:tabs>
              <w:spacing w:before="0" w:after="0"/>
              <w:ind w:left="33" w:hanging="27"/>
              <w:jc w:val="both"/>
              <w:rPr>
                <w:rFonts w:ascii="Times New Roman" w:hAnsi="Times New Roman"/>
                <w:b/>
                <w:sz w:val="22"/>
                <w:szCs w:val="22"/>
                <w:lang w:val="en-GB"/>
              </w:rPr>
            </w:pPr>
            <w:r w:rsidRPr="0042311F">
              <w:rPr>
                <w:rFonts w:ascii="Times New Roman" w:hAnsi="Times New Roman"/>
                <w:b/>
                <w:bCs/>
                <w:sz w:val="22"/>
                <w:szCs w:val="22"/>
              </w:rPr>
              <w:t>Storage</w:t>
            </w:r>
          </w:p>
        </w:tc>
        <w:tc>
          <w:tcPr>
            <w:tcW w:w="1075" w:type="dxa"/>
            <w:shd w:val="clear" w:color="auto" w:fill="auto"/>
          </w:tcPr>
          <w:p w14:paraId="393581E6" w14:textId="77777777" w:rsidR="00FF1620" w:rsidRDefault="00FF1620" w:rsidP="0072566F">
            <w:pPr>
              <w:pStyle w:val="Heading2"/>
              <w:spacing w:before="0" w:after="0"/>
              <w:ind w:hanging="27"/>
              <w:jc w:val="center"/>
              <w:rPr>
                <w:rFonts w:ascii="Times New Roman" w:hAnsi="Times New Roman"/>
                <w:sz w:val="22"/>
                <w:szCs w:val="22"/>
                <w:lang w:val="en-US"/>
              </w:rPr>
            </w:pPr>
            <w:r>
              <w:rPr>
                <w:rFonts w:ascii="Times New Roman" w:hAnsi="Times New Roman"/>
                <w:sz w:val="22"/>
                <w:szCs w:val="22"/>
                <w:lang w:val="en-US"/>
              </w:rPr>
              <w:t>2</w:t>
            </w:r>
          </w:p>
        </w:tc>
      </w:tr>
    </w:tbl>
    <w:p w14:paraId="15D70E4A" w14:textId="6A6E501F" w:rsidR="00FF1620" w:rsidRPr="00730977" w:rsidRDefault="00364A2F" w:rsidP="001205CB">
      <w:pPr>
        <w:ind w:left="567"/>
        <w:jc w:val="both"/>
        <w:rPr>
          <w:rFonts w:ascii="Times New Roman" w:hAnsi="Times New Roman"/>
          <w:sz w:val="22"/>
          <w:szCs w:val="22"/>
          <w:lang w:val="en"/>
        </w:rPr>
      </w:pPr>
      <w:bookmarkStart w:id="2" w:name="_Ref499723935"/>
      <w:bookmarkStart w:id="3" w:name="_Ref500330319"/>
      <w:r>
        <w:rPr>
          <w:rFonts w:ascii="Times New Roman" w:hAnsi="Times New Roman"/>
          <w:sz w:val="22"/>
        </w:rPr>
        <w:t>At location</w:t>
      </w:r>
      <w:r w:rsidR="00B211F3">
        <w:rPr>
          <w:rFonts w:ascii="Times New Roman" w:hAnsi="Times New Roman"/>
          <w:sz w:val="22"/>
        </w:rPr>
        <w:t>s</w:t>
      </w:r>
      <w:r>
        <w:rPr>
          <w:rFonts w:ascii="Times New Roman" w:hAnsi="Times New Roman"/>
          <w:sz w:val="22"/>
        </w:rPr>
        <w:t xml:space="preserve"> provided  in the </w:t>
      </w:r>
      <w:r w:rsidR="00FF1620">
        <w:rPr>
          <w:rFonts w:ascii="Times New Roman" w:hAnsi="Times New Roman"/>
          <w:sz w:val="22"/>
        </w:rPr>
        <w:t>Annex 1 - D</w:t>
      </w:r>
      <w:r w:rsidR="00FF1620" w:rsidRPr="002E0B4A">
        <w:rPr>
          <w:rFonts w:ascii="Times New Roman" w:hAnsi="Times New Roman"/>
          <w:sz w:val="22"/>
        </w:rPr>
        <w:t xml:space="preserve">istribution list </w:t>
      </w:r>
      <w:r w:rsidR="00FF1620">
        <w:rPr>
          <w:rFonts w:ascii="Times New Roman" w:hAnsi="Times New Roman"/>
          <w:sz w:val="22"/>
        </w:rPr>
        <w:t xml:space="preserve">as part of the Annex II + III: Technical Specifications + Technical Offer, </w:t>
      </w:r>
      <w:r w:rsidR="00FF1620" w:rsidRPr="002E0B4A">
        <w:rPr>
          <w:rFonts w:ascii="Times New Roman" w:hAnsi="Times New Roman"/>
          <w:sz w:val="22"/>
        </w:rPr>
        <w:t>DDP</w:t>
      </w:r>
      <w:r w:rsidR="00FF1620" w:rsidRPr="002E0B4A">
        <w:rPr>
          <w:rStyle w:val="FootnoteReference"/>
          <w:rFonts w:ascii="Times New Roman" w:hAnsi="Times New Roman"/>
          <w:sz w:val="22"/>
        </w:rPr>
        <w:footnoteReference w:id="1"/>
      </w:r>
      <w:r>
        <w:rPr>
          <w:rFonts w:ascii="Times New Roman" w:hAnsi="Times New Roman"/>
          <w:sz w:val="22"/>
        </w:rPr>
        <w:t>.</w:t>
      </w:r>
      <w:r w:rsidR="00FF1620" w:rsidRPr="00730977">
        <w:rPr>
          <w:rFonts w:ascii="Times New Roman" w:hAnsi="Times New Roman"/>
          <w:sz w:val="22"/>
          <w:szCs w:val="22"/>
          <w:lang w:val="en"/>
        </w:rPr>
        <w:t>.</w:t>
      </w:r>
    </w:p>
    <w:p w14:paraId="764BF556" w14:textId="77777777" w:rsidR="00FF1620" w:rsidRDefault="00FF1620" w:rsidP="00FF1620">
      <w:pPr>
        <w:ind w:left="567"/>
        <w:jc w:val="both"/>
        <w:rPr>
          <w:rFonts w:ascii="Times New Roman" w:hAnsi="Times New Roman"/>
          <w:sz w:val="22"/>
        </w:rPr>
      </w:pPr>
      <w:r w:rsidRPr="00743D56">
        <w:rPr>
          <w:rFonts w:ascii="Times New Roman" w:hAnsi="Times New Roman"/>
          <w:sz w:val="22"/>
        </w:rPr>
        <w:t>The period of implementation of the task</w:t>
      </w:r>
      <w:r>
        <w:rPr>
          <w:rFonts w:ascii="Times New Roman" w:hAnsi="Times New Roman"/>
          <w:sz w:val="22"/>
        </w:rPr>
        <w:t xml:space="preserve">s shall be 180 days from the commencement date until the provisional acceptance.  </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65FC8B4D" w14:textId="000BC0DA" w:rsidR="0047783A" w:rsidRPr="00E82463" w:rsidRDefault="0047783A" w:rsidP="00FF1620">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14:paraId="2478EAAE" w14:textId="587ADCBF" w:rsidR="0047783A" w:rsidRPr="001A2BC4" w:rsidRDefault="00A633C6" w:rsidP="00D45256">
      <w:pPr>
        <w:pStyle w:val="Heading1"/>
      </w:pPr>
      <w:bookmarkStart w:id="5" w:name="_Toc42488071"/>
      <w:r w:rsidRPr="001A2BC4">
        <w:t>2</w:t>
      </w:r>
      <w:r w:rsidR="00E93182">
        <w:tab/>
      </w:r>
      <w:r w:rsidR="0047783A" w:rsidRPr="001A2BC4">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316"/>
        <w:gridCol w:w="2551"/>
      </w:tblGrid>
      <w:tr w:rsidR="0047783A" w:rsidRPr="00E82463" w14:paraId="043F8042" w14:textId="77777777" w:rsidTr="00FF1620">
        <w:tc>
          <w:tcPr>
            <w:tcW w:w="3780" w:type="dxa"/>
            <w:tcBorders>
              <w:bottom w:val="nil"/>
            </w:tcBorders>
          </w:tcPr>
          <w:p w14:paraId="4DCFE9A8" w14:textId="77777777" w:rsidR="0047783A" w:rsidRPr="00E82463" w:rsidRDefault="0047783A">
            <w:pPr>
              <w:keepNext/>
              <w:jc w:val="both"/>
              <w:rPr>
                <w:rFonts w:ascii="Times New Roman" w:hAnsi="Times New Roman"/>
              </w:rPr>
            </w:pPr>
          </w:p>
        </w:tc>
        <w:tc>
          <w:tcPr>
            <w:tcW w:w="2316" w:type="dxa"/>
            <w:shd w:val="pct10" w:color="auto" w:fill="FFFFFF"/>
          </w:tcPr>
          <w:p w14:paraId="3C43A0B5" w14:textId="77777777" w:rsidR="0047783A" w:rsidRPr="00E82463" w:rsidRDefault="0047783A" w:rsidP="00D45256">
            <w:pPr>
              <w:keepNext/>
              <w:jc w:val="center"/>
              <w:rPr>
                <w:rFonts w:ascii="Times New Roman" w:hAnsi="Times New Roman"/>
                <w:b/>
                <w:sz w:val="18"/>
              </w:rPr>
            </w:pPr>
            <w:r w:rsidRPr="00E82463">
              <w:rPr>
                <w:rFonts w:ascii="Times New Roman" w:hAnsi="Times New Roman"/>
                <w:b/>
                <w:sz w:val="18"/>
              </w:rPr>
              <w:t>DATE</w:t>
            </w:r>
          </w:p>
        </w:tc>
        <w:tc>
          <w:tcPr>
            <w:tcW w:w="2551" w:type="dxa"/>
            <w:tcBorders>
              <w:bottom w:val="nil"/>
            </w:tcBorders>
            <w:shd w:val="pct10" w:color="auto" w:fill="FFFFFF"/>
          </w:tcPr>
          <w:p w14:paraId="09790EF5" w14:textId="33925B31" w:rsidR="0047783A" w:rsidRPr="00E82463" w:rsidRDefault="0047783A" w:rsidP="00D45256">
            <w:pPr>
              <w:jc w:val="center"/>
              <w:rPr>
                <w:rFonts w:ascii="Times New Roman" w:hAnsi="Times New Roman"/>
                <w:b/>
                <w:sz w:val="18"/>
              </w:rPr>
            </w:pPr>
            <w:r w:rsidRPr="00E82463">
              <w:rPr>
                <w:rFonts w:ascii="Times New Roman" w:hAnsi="Times New Roman"/>
                <w:b/>
                <w:sz w:val="18"/>
              </w:rPr>
              <w:t>TIME</w:t>
            </w:r>
            <w:r w:rsidR="00663BBD">
              <w:rPr>
                <w:rFonts w:ascii="Times New Roman" w:hAnsi="Times New Roman"/>
                <w:b/>
                <w:sz w:val="18"/>
              </w:rPr>
              <w:t>**</w:t>
            </w:r>
          </w:p>
        </w:tc>
      </w:tr>
      <w:tr w:rsidR="00FF1620" w:rsidRPr="00E82463" w14:paraId="65DB2A02" w14:textId="77777777" w:rsidTr="00FF1620">
        <w:tc>
          <w:tcPr>
            <w:tcW w:w="3780" w:type="dxa"/>
            <w:shd w:val="pct10" w:color="auto" w:fill="FFFFFF"/>
          </w:tcPr>
          <w:p w14:paraId="132820BF" w14:textId="7C73830B" w:rsidR="00FF1620" w:rsidRPr="00E82463" w:rsidRDefault="00FF1620" w:rsidP="00FF1620">
            <w:pPr>
              <w:spacing w:before="60" w:after="60"/>
              <w:jc w:val="both"/>
              <w:rPr>
                <w:rFonts w:ascii="Times New Roman" w:hAnsi="Times New Roman"/>
                <w:b/>
                <w:sz w:val="22"/>
              </w:rPr>
            </w:pPr>
            <w:r>
              <w:rPr>
                <w:rFonts w:ascii="Times New Roman" w:hAnsi="Times New Roman"/>
                <w:b/>
                <w:sz w:val="22"/>
              </w:rPr>
              <w:t>Information</w:t>
            </w:r>
            <w:r w:rsidRPr="00E82463">
              <w:rPr>
                <w:rFonts w:ascii="Times New Roman" w:hAnsi="Times New Roman"/>
                <w:b/>
                <w:sz w:val="22"/>
              </w:rPr>
              <w:t xml:space="preserve"> meeting / site visit (if any)</w:t>
            </w:r>
          </w:p>
        </w:tc>
        <w:tc>
          <w:tcPr>
            <w:tcW w:w="2316" w:type="dxa"/>
          </w:tcPr>
          <w:p w14:paraId="057CFEC8" w14:textId="0FFA368F" w:rsidR="00FF1620" w:rsidRPr="00FF1620" w:rsidRDefault="00FF1620" w:rsidP="00FF1620">
            <w:pPr>
              <w:spacing w:before="60" w:after="60"/>
              <w:jc w:val="center"/>
              <w:rPr>
                <w:rFonts w:ascii="Times New Roman" w:hAnsi="Times New Roman"/>
                <w:sz w:val="22"/>
              </w:rPr>
            </w:pPr>
            <w:r w:rsidRPr="00FF1620">
              <w:rPr>
                <w:rFonts w:ascii="Times New Roman" w:hAnsi="Times New Roman"/>
                <w:sz w:val="22"/>
              </w:rPr>
              <w:t>Not applicable</w:t>
            </w:r>
          </w:p>
        </w:tc>
        <w:tc>
          <w:tcPr>
            <w:tcW w:w="2551" w:type="dxa"/>
          </w:tcPr>
          <w:p w14:paraId="2746E565" w14:textId="58883801" w:rsidR="00FF1620" w:rsidRPr="00FF1620" w:rsidRDefault="00FF1620" w:rsidP="00FF1620">
            <w:pPr>
              <w:spacing w:before="60" w:after="60"/>
              <w:jc w:val="center"/>
              <w:rPr>
                <w:rFonts w:ascii="Times New Roman" w:hAnsi="Times New Roman"/>
                <w:sz w:val="22"/>
              </w:rPr>
            </w:pPr>
            <w:r w:rsidRPr="005F5A9F">
              <w:rPr>
                <w:rFonts w:ascii="Times New Roman" w:hAnsi="Times New Roman"/>
                <w:sz w:val="22"/>
              </w:rPr>
              <w:t>Not applicable</w:t>
            </w:r>
          </w:p>
        </w:tc>
      </w:tr>
      <w:tr w:rsidR="00FF1620" w:rsidRPr="00F00033" w14:paraId="750EA862" w14:textId="77777777" w:rsidTr="00FF1620">
        <w:tc>
          <w:tcPr>
            <w:tcW w:w="3780" w:type="dxa"/>
            <w:shd w:val="pct10" w:color="auto" w:fill="FFFFFF"/>
          </w:tcPr>
          <w:p w14:paraId="23E77229" w14:textId="77777777" w:rsidR="00FF1620" w:rsidRPr="00F00033" w:rsidRDefault="00FF1620" w:rsidP="00FF1620">
            <w:pPr>
              <w:keepNext/>
              <w:spacing w:before="60" w:after="60"/>
              <w:rPr>
                <w:rFonts w:ascii="Times New Roman" w:hAnsi="Times New Roman"/>
                <w:b/>
                <w:sz w:val="22"/>
              </w:rPr>
            </w:pPr>
            <w:r w:rsidRPr="00F00033">
              <w:rPr>
                <w:rFonts w:ascii="Times New Roman" w:hAnsi="Times New Roman"/>
                <w:b/>
                <w:sz w:val="22"/>
              </w:rPr>
              <w:t>Deadline for requesting clarifications from the contracting authority</w:t>
            </w:r>
          </w:p>
        </w:tc>
        <w:tc>
          <w:tcPr>
            <w:tcW w:w="2316" w:type="dxa"/>
          </w:tcPr>
          <w:p w14:paraId="011343CC" w14:textId="2006689D" w:rsidR="00FF1620" w:rsidRPr="00F00033" w:rsidRDefault="00DB3171" w:rsidP="00345CDF">
            <w:pPr>
              <w:spacing w:before="60" w:after="60"/>
              <w:jc w:val="center"/>
              <w:rPr>
                <w:rFonts w:ascii="Times New Roman" w:hAnsi="Times New Roman"/>
                <w:sz w:val="22"/>
                <w:szCs w:val="22"/>
              </w:rPr>
            </w:pPr>
            <w:r w:rsidRPr="00F00033">
              <w:rPr>
                <w:rFonts w:ascii="Times New Roman" w:hAnsi="Times New Roman"/>
                <w:sz w:val="22"/>
                <w:szCs w:val="22"/>
              </w:rPr>
              <w:t>27</w:t>
            </w:r>
            <w:r w:rsidR="009A335A" w:rsidRPr="00F00033">
              <w:rPr>
                <w:rFonts w:ascii="Times New Roman" w:hAnsi="Times New Roman"/>
                <w:sz w:val="22"/>
                <w:szCs w:val="22"/>
              </w:rPr>
              <w:t xml:space="preserve"> </w:t>
            </w:r>
            <w:r w:rsidR="00345CDF" w:rsidRPr="00F00033">
              <w:rPr>
                <w:rFonts w:ascii="Times New Roman" w:hAnsi="Times New Roman"/>
                <w:sz w:val="22"/>
                <w:szCs w:val="22"/>
              </w:rPr>
              <w:t xml:space="preserve">June </w:t>
            </w:r>
            <w:r w:rsidR="0072566F" w:rsidRPr="00F00033">
              <w:rPr>
                <w:rFonts w:ascii="Times New Roman" w:hAnsi="Times New Roman"/>
                <w:sz w:val="22"/>
                <w:szCs w:val="22"/>
              </w:rPr>
              <w:t>2025</w:t>
            </w:r>
            <w:r w:rsidR="00FF1620" w:rsidRPr="00F00033">
              <w:rPr>
                <w:rFonts w:ascii="Times New Roman" w:hAnsi="Times New Roman"/>
                <w:sz w:val="22"/>
                <w:vertAlign w:val="superscript"/>
              </w:rPr>
              <w:t>*</w:t>
            </w:r>
          </w:p>
        </w:tc>
        <w:tc>
          <w:tcPr>
            <w:tcW w:w="2551" w:type="dxa"/>
          </w:tcPr>
          <w:p w14:paraId="5B1CA5BA" w14:textId="3BF3B3B7" w:rsidR="00FF1620" w:rsidRPr="00F00033" w:rsidRDefault="00FF1620" w:rsidP="00FF1620">
            <w:pPr>
              <w:spacing w:before="60" w:after="60"/>
              <w:jc w:val="center"/>
              <w:rPr>
                <w:rFonts w:ascii="Times New Roman" w:hAnsi="Times New Roman"/>
                <w:sz w:val="22"/>
              </w:rPr>
            </w:pPr>
            <w:r w:rsidRPr="00F00033">
              <w:rPr>
                <w:rFonts w:ascii="Times New Roman" w:hAnsi="Times New Roman"/>
                <w:sz w:val="22"/>
              </w:rPr>
              <w:t>10:00</w:t>
            </w:r>
          </w:p>
        </w:tc>
      </w:tr>
      <w:tr w:rsidR="00FF1620" w:rsidRPr="00F00033" w14:paraId="3722E57B" w14:textId="77777777" w:rsidTr="00FF1620">
        <w:tc>
          <w:tcPr>
            <w:tcW w:w="3780" w:type="dxa"/>
            <w:shd w:val="pct10" w:color="auto" w:fill="FFFFFF"/>
          </w:tcPr>
          <w:p w14:paraId="4E5EBEC6" w14:textId="77777777" w:rsidR="00FF1620" w:rsidRPr="00F00033" w:rsidRDefault="00FF1620" w:rsidP="00FF1620">
            <w:pPr>
              <w:spacing w:before="60" w:after="60"/>
              <w:rPr>
                <w:rFonts w:ascii="Times New Roman" w:hAnsi="Times New Roman"/>
                <w:b/>
                <w:sz w:val="22"/>
              </w:rPr>
            </w:pPr>
            <w:r w:rsidRPr="00F00033">
              <w:rPr>
                <w:rFonts w:ascii="Times New Roman" w:hAnsi="Times New Roman"/>
                <w:b/>
                <w:sz w:val="22"/>
              </w:rPr>
              <w:t>Last date on which clarifications are issued by the contracting authority</w:t>
            </w:r>
          </w:p>
        </w:tc>
        <w:tc>
          <w:tcPr>
            <w:tcW w:w="2316" w:type="dxa"/>
          </w:tcPr>
          <w:p w14:paraId="23C97F7C" w14:textId="5241AFE7" w:rsidR="00FF1620" w:rsidRPr="00F00033" w:rsidRDefault="00345CDF" w:rsidP="00345CDF">
            <w:pPr>
              <w:spacing w:before="60" w:after="60"/>
              <w:jc w:val="center"/>
              <w:rPr>
                <w:rFonts w:ascii="Times New Roman" w:hAnsi="Times New Roman"/>
                <w:sz w:val="22"/>
                <w:szCs w:val="22"/>
              </w:rPr>
            </w:pPr>
            <w:r w:rsidRPr="00F00033">
              <w:rPr>
                <w:rFonts w:ascii="Times New Roman" w:hAnsi="Times New Roman"/>
                <w:sz w:val="22"/>
                <w:szCs w:val="22"/>
              </w:rPr>
              <w:t xml:space="preserve">10 July </w:t>
            </w:r>
            <w:r w:rsidR="0072566F" w:rsidRPr="00F00033">
              <w:rPr>
                <w:rFonts w:ascii="Times New Roman" w:hAnsi="Times New Roman"/>
                <w:sz w:val="22"/>
                <w:szCs w:val="22"/>
              </w:rPr>
              <w:t>2025</w:t>
            </w:r>
            <w:r w:rsidR="00FF1620" w:rsidRPr="00F00033">
              <w:rPr>
                <w:rFonts w:ascii="Times New Roman" w:hAnsi="Times New Roman"/>
                <w:sz w:val="22"/>
                <w:vertAlign w:val="superscript"/>
              </w:rPr>
              <w:t>*</w:t>
            </w:r>
          </w:p>
        </w:tc>
        <w:tc>
          <w:tcPr>
            <w:tcW w:w="2551" w:type="dxa"/>
          </w:tcPr>
          <w:p w14:paraId="042C6B74" w14:textId="7BE8281D" w:rsidR="00FF1620" w:rsidRPr="00F00033" w:rsidRDefault="00FF1620" w:rsidP="00FF1620">
            <w:pPr>
              <w:spacing w:before="60" w:after="60"/>
              <w:jc w:val="center"/>
              <w:rPr>
                <w:rFonts w:ascii="Times New Roman" w:hAnsi="Times New Roman"/>
                <w:sz w:val="22"/>
              </w:rPr>
            </w:pPr>
            <w:r w:rsidRPr="00F00033">
              <w:rPr>
                <w:rFonts w:ascii="Times New Roman" w:hAnsi="Times New Roman"/>
                <w:sz w:val="22"/>
              </w:rPr>
              <w:t>-</w:t>
            </w:r>
          </w:p>
        </w:tc>
      </w:tr>
      <w:tr w:rsidR="00FF1620" w:rsidRPr="00F00033" w14:paraId="2C1FA528" w14:textId="77777777" w:rsidTr="00FF1620">
        <w:tc>
          <w:tcPr>
            <w:tcW w:w="3780" w:type="dxa"/>
            <w:shd w:val="pct10" w:color="auto" w:fill="FFFFFF"/>
          </w:tcPr>
          <w:p w14:paraId="50CA7D32" w14:textId="77777777" w:rsidR="00FF1620" w:rsidRPr="00F00033" w:rsidRDefault="00FF1620" w:rsidP="00FF1620">
            <w:pPr>
              <w:spacing w:before="60" w:after="60"/>
              <w:jc w:val="both"/>
              <w:rPr>
                <w:rFonts w:ascii="Times New Roman" w:hAnsi="Times New Roman"/>
                <w:b/>
                <w:sz w:val="22"/>
              </w:rPr>
            </w:pPr>
            <w:r w:rsidRPr="00F00033">
              <w:rPr>
                <w:rFonts w:ascii="Times New Roman" w:hAnsi="Times New Roman"/>
                <w:b/>
                <w:sz w:val="22"/>
              </w:rPr>
              <w:t>Deadline for submission of tenders</w:t>
            </w:r>
          </w:p>
        </w:tc>
        <w:tc>
          <w:tcPr>
            <w:tcW w:w="2316" w:type="dxa"/>
          </w:tcPr>
          <w:p w14:paraId="0331B505" w14:textId="5A14E782" w:rsidR="00FF1620" w:rsidRPr="00F00033" w:rsidRDefault="00BE57A7" w:rsidP="00622F62">
            <w:pPr>
              <w:spacing w:before="60" w:after="60"/>
              <w:jc w:val="center"/>
              <w:rPr>
                <w:rFonts w:ascii="Times New Roman" w:hAnsi="Times New Roman"/>
                <w:sz w:val="22"/>
              </w:rPr>
            </w:pPr>
            <w:r w:rsidRPr="00F00033">
              <w:rPr>
                <w:rFonts w:ascii="Times New Roman" w:hAnsi="Times New Roman"/>
                <w:sz w:val="22"/>
              </w:rPr>
              <w:t>As indicated in contract notice</w:t>
            </w:r>
          </w:p>
        </w:tc>
        <w:tc>
          <w:tcPr>
            <w:tcW w:w="2551" w:type="dxa"/>
          </w:tcPr>
          <w:p w14:paraId="24FA29BB" w14:textId="6F025E42" w:rsidR="00FF1620" w:rsidRPr="00F00033" w:rsidRDefault="00BE57A7" w:rsidP="00BE57A7">
            <w:pPr>
              <w:spacing w:before="60" w:after="60"/>
              <w:jc w:val="center"/>
              <w:rPr>
                <w:rFonts w:ascii="Times New Roman" w:hAnsi="Times New Roman"/>
                <w:sz w:val="22"/>
              </w:rPr>
            </w:pPr>
            <w:r w:rsidRPr="00F00033">
              <w:rPr>
                <w:rFonts w:ascii="Times New Roman" w:hAnsi="Times New Roman"/>
                <w:sz w:val="22"/>
              </w:rPr>
              <w:t>As indicated in contract notice</w:t>
            </w:r>
          </w:p>
        </w:tc>
      </w:tr>
      <w:tr w:rsidR="00FF1620" w:rsidRPr="00F00033" w14:paraId="0190C6E2" w14:textId="77777777" w:rsidTr="00FF1620">
        <w:tc>
          <w:tcPr>
            <w:tcW w:w="3780" w:type="dxa"/>
            <w:shd w:val="pct10" w:color="auto" w:fill="FFFFFF"/>
          </w:tcPr>
          <w:p w14:paraId="550FBF2E" w14:textId="77777777" w:rsidR="00FF1620" w:rsidRPr="00F00033" w:rsidRDefault="00FF1620" w:rsidP="00FF1620">
            <w:pPr>
              <w:spacing w:before="60" w:after="60"/>
              <w:jc w:val="both"/>
              <w:rPr>
                <w:rFonts w:ascii="Times New Roman" w:hAnsi="Times New Roman"/>
                <w:b/>
                <w:sz w:val="22"/>
              </w:rPr>
            </w:pPr>
            <w:r w:rsidRPr="00F00033">
              <w:rPr>
                <w:rFonts w:ascii="Times New Roman" w:hAnsi="Times New Roman"/>
                <w:b/>
                <w:sz w:val="22"/>
              </w:rPr>
              <w:t>Tender opening session</w:t>
            </w:r>
          </w:p>
        </w:tc>
        <w:tc>
          <w:tcPr>
            <w:tcW w:w="2316" w:type="dxa"/>
          </w:tcPr>
          <w:p w14:paraId="582624C5" w14:textId="290AE72D" w:rsidR="00FF1620" w:rsidRPr="00F00033" w:rsidRDefault="00BE57A7" w:rsidP="00622F62">
            <w:pPr>
              <w:spacing w:before="60" w:after="60"/>
              <w:jc w:val="center"/>
              <w:rPr>
                <w:rFonts w:ascii="Times New Roman" w:hAnsi="Times New Roman"/>
                <w:sz w:val="22"/>
              </w:rPr>
            </w:pPr>
            <w:r w:rsidRPr="00F00033">
              <w:rPr>
                <w:rFonts w:ascii="Times New Roman" w:hAnsi="Times New Roman"/>
                <w:sz w:val="22"/>
              </w:rPr>
              <w:t>As indicated in contract notice</w:t>
            </w:r>
          </w:p>
        </w:tc>
        <w:tc>
          <w:tcPr>
            <w:tcW w:w="2551" w:type="dxa"/>
          </w:tcPr>
          <w:p w14:paraId="4A5D8A55" w14:textId="5A7828B7" w:rsidR="00FF1620" w:rsidRPr="00F00033" w:rsidRDefault="00BE57A7" w:rsidP="00FF1620">
            <w:pPr>
              <w:spacing w:before="60" w:after="60"/>
              <w:jc w:val="center"/>
              <w:rPr>
                <w:rFonts w:ascii="Times New Roman" w:hAnsi="Times New Roman"/>
                <w:sz w:val="22"/>
              </w:rPr>
            </w:pPr>
            <w:r w:rsidRPr="00F00033">
              <w:rPr>
                <w:rFonts w:ascii="Times New Roman" w:hAnsi="Times New Roman"/>
                <w:sz w:val="22"/>
              </w:rPr>
              <w:t>-</w:t>
            </w:r>
          </w:p>
        </w:tc>
      </w:tr>
      <w:tr w:rsidR="00FF1620" w:rsidRPr="00F00033" w14:paraId="3B4561D8" w14:textId="77777777" w:rsidTr="00FF1620">
        <w:tc>
          <w:tcPr>
            <w:tcW w:w="3780" w:type="dxa"/>
            <w:shd w:val="pct10" w:color="auto" w:fill="FFFFFF"/>
          </w:tcPr>
          <w:p w14:paraId="2A2A8413" w14:textId="77777777" w:rsidR="00FF1620" w:rsidRPr="00F00033" w:rsidRDefault="00FF1620" w:rsidP="00FF1620">
            <w:pPr>
              <w:tabs>
                <w:tab w:val="left" w:pos="851"/>
              </w:tabs>
              <w:spacing w:before="60" w:after="60"/>
              <w:jc w:val="both"/>
              <w:rPr>
                <w:rFonts w:ascii="Times New Roman" w:hAnsi="Times New Roman"/>
                <w:b/>
                <w:sz w:val="22"/>
              </w:rPr>
            </w:pPr>
            <w:r w:rsidRPr="00F00033">
              <w:rPr>
                <w:rFonts w:ascii="Times New Roman" w:hAnsi="Times New Roman"/>
                <w:b/>
                <w:sz w:val="22"/>
              </w:rPr>
              <w:t>Notification of award to the successful tenderer</w:t>
            </w:r>
          </w:p>
        </w:tc>
        <w:tc>
          <w:tcPr>
            <w:tcW w:w="2316" w:type="dxa"/>
          </w:tcPr>
          <w:p w14:paraId="3C199AAE" w14:textId="3D0621E9" w:rsidR="00FF1620" w:rsidRPr="00F00033" w:rsidRDefault="00345CDF" w:rsidP="00345CDF">
            <w:pPr>
              <w:tabs>
                <w:tab w:val="left" w:pos="851"/>
              </w:tabs>
              <w:spacing w:before="60" w:after="60"/>
              <w:jc w:val="center"/>
              <w:rPr>
                <w:rFonts w:ascii="Times New Roman" w:hAnsi="Times New Roman"/>
                <w:sz w:val="22"/>
              </w:rPr>
            </w:pPr>
            <w:r w:rsidRPr="00F00033">
              <w:rPr>
                <w:rFonts w:ascii="Times New Roman" w:hAnsi="Times New Roman"/>
                <w:sz w:val="22"/>
              </w:rPr>
              <w:t xml:space="preserve">October </w:t>
            </w:r>
            <w:r w:rsidR="00622F62" w:rsidRPr="00F00033">
              <w:rPr>
                <w:rFonts w:ascii="Times New Roman" w:hAnsi="Times New Roman"/>
                <w:sz w:val="22"/>
              </w:rPr>
              <w:t>2025</w:t>
            </w:r>
            <w:r w:rsidR="00DB3171" w:rsidRPr="00F00033">
              <w:rPr>
                <w:rFonts w:ascii="Times New Roman" w:hAnsi="Times New Roman"/>
                <w:sz w:val="22"/>
                <w:vertAlign w:val="superscript"/>
              </w:rPr>
              <w:t>*</w:t>
            </w:r>
          </w:p>
        </w:tc>
        <w:tc>
          <w:tcPr>
            <w:tcW w:w="2551" w:type="dxa"/>
          </w:tcPr>
          <w:p w14:paraId="3D4FD905" w14:textId="7AB36DFA" w:rsidR="00FF1620" w:rsidRPr="00F00033" w:rsidRDefault="00FF1620" w:rsidP="00FF1620">
            <w:pPr>
              <w:tabs>
                <w:tab w:val="left" w:pos="851"/>
              </w:tabs>
              <w:spacing w:before="60" w:after="60"/>
              <w:jc w:val="center"/>
              <w:rPr>
                <w:rFonts w:ascii="Times New Roman" w:hAnsi="Times New Roman"/>
                <w:sz w:val="22"/>
              </w:rPr>
            </w:pPr>
            <w:r w:rsidRPr="00F00033">
              <w:rPr>
                <w:rFonts w:ascii="Times New Roman" w:hAnsi="Times New Roman"/>
                <w:sz w:val="22"/>
              </w:rPr>
              <w:t>-</w:t>
            </w:r>
          </w:p>
        </w:tc>
      </w:tr>
      <w:tr w:rsidR="00FF1620" w:rsidRPr="00F00033" w14:paraId="6F1F217F" w14:textId="77777777" w:rsidTr="00FF1620">
        <w:tc>
          <w:tcPr>
            <w:tcW w:w="3780" w:type="dxa"/>
            <w:shd w:val="pct10" w:color="auto" w:fill="FFFFFF"/>
          </w:tcPr>
          <w:p w14:paraId="6FC76AD1" w14:textId="77777777" w:rsidR="00FF1620" w:rsidRPr="00F00033" w:rsidRDefault="00FF1620" w:rsidP="00FF1620">
            <w:pPr>
              <w:tabs>
                <w:tab w:val="left" w:pos="851"/>
              </w:tabs>
              <w:spacing w:before="60" w:after="60"/>
              <w:jc w:val="both"/>
              <w:rPr>
                <w:rFonts w:ascii="Times New Roman" w:hAnsi="Times New Roman"/>
                <w:b/>
                <w:sz w:val="22"/>
              </w:rPr>
            </w:pPr>
            <w:r w:rsidRPr="00F00033">
              <w:rPr>
                <w:rFonts w:ascii="Times New Roman" w:hAnsi="Times New Roman"/>
                <w:b/>
                <w:sz w:val="22"/>
              </w:rPr>
              <w:t>Signature of the contract</w:t>
            </w:r>
          </w:p>
        </w:tc>
        <w:tc>
          <w:tcPr>
            <w:tcW w:w="2316" w:type="dxa"/>
          </w:tcPr>
          <w:p w14:paraId="5059BB7A" w14:textId="21400969" w:rsidR="00FF1620" w:rsidRPr="00F00033" w:rsidRDefault="00345CDF" w:rsidP="00F84BB6">
            <w:pPr>
              <w:tabs>
                <w:tab w:val="left" w:pos="851"/>
              </w:tabs>
              <w:spacing w:before="60" w:after="60"/>
              <w:jc w:val="center"/>
              <w:rPr>
                <w:rFonts w:ascii="Times New Roman" w:hAnsi="Times New Roman"/>
                <w:sz w:val="22"/>
              </w:rPr>
            </w:pPr>
            <w:r w:rsidRPr="00F00033">
              <w:rPr>
                <w:rFonts w:ascii="Times New Roman" w:hAnsi="Times New Roman"/>
                <w:sz w:val="22"/>
              </w:rPr>
              <w:t xml:space="preserve">November </w:t>
            </w:r>
            <w:r w:rsidR="00FF1620" w:rsidRPr="00F00033">
              <w:rPr>
                <w:rFonts w:ascii="Times New Roman" w:hAnsi="Times New Roman"/>
                <w:sz w:val="22"/>
              </w:rPr>
              <w:t>2025</w:t>
            </w:r>
            <w:r w:rsidR="00FF1620" w:rsidRPr="00F00033">
              <w:rPr>
                <w:rFonts w:ascii="Times New Roman" w:hAnsi="Times New Roman"/>
                <w:sz w:val="22"/>
                <w:vertAlign w:val="superscript"/>
              </w:rPr>
              <w:t>*</w:t>
            </w:r>
          </w:p>
        </w:tc>
        <w:tc>
          <w:tcPr>
            <w:tcW w:w="2551" w:type="dxa"/>
          </w:tcPr>
          <w:p w14:paraId="1D7A125C" w14:textId="18C02673" w:rsidR="00FF1620" w:rsidRPr="00F00033" w:rsidRDefault="00FF1620" w:rsidP="00FF1620">
            <w:pPr>
              <w:tabs>
                <w:tab w:val="left" w:pos="851"/>
              </w:tabs>
              <w:spacing w:before="60" w:after="60"/>
              <w:jc w:val="center"/>
              <w:rPr>
                <w:rFonts w:ascii="Times New Roman" w:hAnsi="Times New Roman"/>
                <w:sz w:val="22"/>
              </w:rPr>
            </w:pPr>
            <w:r w:rsidRPr="00F00033">
              <w:rPr>
                <w:rFonts w:ascii="Times New Roman" w:hAnsi="Times New Roman"/>
                <w:sz w:val="22"/>
              </w:rPr>
              <w:t>-</w:t>
            </w:r>
          </w:p>
        </w:tc>
      </w:tr>
    </w:tbl>
    <w:p w14:paraId="1854E952" w14:textId="33FF115E" w:rsidR="0047783A" w:rsidRDefault="00F679ED" w:rsidP="00D45256">
      <w:pPr>
        <w:tabs>
          <w:tab w:val="left" w:pos="851"/>
        </w:tabs>
        <w:spacing w:after="0"/>
        <w:jc w:val="both"/>
        <w:rPr>
          <w:rFonts w:ascii="Times New Roman" w:hAnsi="Times New Roman"/>
          <w:b/>
        </w:rPr>
      </w:pPr>
      <w:bookmarkStart w:id="6" w:name="_Ref500317541"/>
      <w:r w:rsidRPr="00F00033">
        <w:rPr>
          <w:rFonts w:ascii="Times New Roman" w:hAnsi="Times New Roman"/>
          <w:b/>
        </w:rPr>
        <w:t>* Provisional date</w:t>
      </w:r>
      <w:bookmarkStart w:id="7" w:name="_GoBack"/>
      <w:bookmarkEnd w:id="7"/>
    </w:p>
    <w:p w14:paraId="36308DA0" w14:textId="3E0BB49B" w:rsidR="00EC2910" w:rsidRDefault="00663BBD">
      <w:pPr>
        <w:tabs>
          <w:tab w:val="left" w:pos="851"/>
        </w:tabs>
        <w:jc w:val="both"/>
        <w:rPr>
          <w:rFonts w:ascii="Times New Roman" w:hAnsi="Times New Roman"/>
          <w:b/>
        </w:rPr>
      </w:pPr>
      <w:r>
        <w:rPr>
          <w:rFonts w:ascii="Times New Roman" w:hAnsi="Times New Roman"/>
          <w:b/>
        </w:rPr>
        <w:t>**</w:t>
      </w:r>
      <w:r w:rsidR="00EC2910" w:rsidRPr="00EC2910">
        <w:rPr>
          <w:rFonts w:ascii="Times New Roman" w:hAnsi="Times New Roman"/>
          <w:b/>
        </w:rPr>
        <w:t>The time zone of the country of the contracting authority.</w:t>
      </w:r>
    </w:p>
    <w:p w14:paraId="121DD461" w14:textId="18A0A9D5" w:rsidR="0047783A" w:rsidRPr="00D45256" w:rsidRDefault="00A633C6" w:rsidP="00D45256">
      <w:pPr>
        <w:pStyle w:val="Heading1"/>
        <w:rPr>
          <w:lang w:val="en-IE"/>
        </w:rPr>
      </w:pPr>
      <w:bookmarkStart w:id="8" w:name="_Toc42488072"/>
      <w:bookmarkEnd w:id="6"/>
      <w:r w:rsidRPr="00D45256">
        <w:rPr>
          <w:lang w:val="en-IE"/>
        </w:rPr>
        <w:lastRenderedPageBreak/>
        <w:t>3.</w:t>
      </w:r>
      <w:r w:rsidR="00E93182" w:rsidRPr="00D45256">
        <w:rPr>
          <w:lang w:val="en-IE"/>
        </w:rPr>
        <w:tab/>
      </w:r>
      <w:r w:rsidR="0047783A" w:rsidRPr="00D45256">
        <w:rPr>
          <w:lang w:val="en-IE"/>
        </w:rPr>
        <w:t>Participation</w:t>
      </w:r>
      <w:bookmarkEnd w:id="8"/>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DFC0D4D" w:rsidR="0047783A"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761E70">
        <w:rPr>
          <w:rFonts w:ascii="Times New Roman" w:hAnsi="Times New Roman"/>
          <w:sz w:val="22"/>
          <w:lang w:val="en-GB"/>
        </w:rPr>
        <w:t>1</w:t>
      </w:r>
      <w:r w:rsidR="00B4454C">
        <w:rPr>
          <w:rFonts w:ascii="Times New Roman" w:hAnsi="Times New Roman"/>
          <w:sz w:val="22"/>
          <w:lang w:val="en-GB"/>
        </w:rPr>
        <w:t xml:space="preserve"> (EU restrictive measures</w:t>
      </w:r>
      <w:r w:rsidR="006D653B">
        <w:rPr>
          <w:rStyle w:val="FootnoteReference"/>
          <w:rFonts w:ascii="Times New Roman" w:hAnsi="Times New Roman"/>
          <w:sz w:val="22"/>
          <w:lang w:val="en-GB"/>
        </w:rPr>
        <w:footnoteReference w:id="2"/>
      </w:r>
      <w:r w:rsidR="00B4454C">
        <w:rPr>
          <w:rFonts w:ascii="Times New Roman" w:hAnsi="Times New Roman"/>
          <w:sz w:val="22"/>
          <w:lang w:val="en-GB"/>
        </w:rPr>
        <w:t xml:space="preserve">), </w:t>
      </w:r>
      <w:r w:rsidR="00364FFD">
        <w:rPr>
          <w:rFonts w:ascii="Times New Roman" w:hAnsi="Times New Roman"/>
          <w:sz w:val="22"/>
          <w:lang w:val="en-GB"/>
        </w:rPr>
        <w:t>2.</w:t>
      </w:r>
      <w:r w:rsidR="002A43CB">
        <w:rPr>
          <w:rFonts w:ascii="Times New Roman" w:hAnsi="Times New Roman"/>
          <w:sz w:val="22"/>
          <w:lang w:val="en-GB"/>
        </w:rPr>
        <w:t>4.2.1</w:t>
      </w:r>
      <w:r w:rsidR="00364FFD">
        <w:rPr>
          <w:rFonts w:ascii="Times New Roman" w:hAnsi="Times New Roman"/>
          <w:sz w:val="22"/>
          <w:lang w:val="en-GB"/>
        </w:rPr>
        <w:t xml:space="preserve">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w:t>
      </w:r>
      <w:r w:rsidR="002A43CB">
        <w:rPr>
          <w:rFonts w:ascii="Times New Roman" w:hAnsi="Times New Roman"/>
          <w:sz w:val="22"/>
          <w:lang w:val="en-GB"/>
        </w:rPr>
        <w:t>4.2.2</w:t>
      </w:r>
      <w:r w:rsidR="000947DF" w:rsidRPr="000947DF">
        <w:rPr>
          <w:rFonts w:ascii="Times New Roman" w:hAnsi="Times New Roman"/>
          <w:sz w:val="22"/>
          <w:lang w:val="en-GB"/>
        </w:rPr>
        <w:t>(rejection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w:t>
      </w:r>
      <w:r w:rsidR="002A43CB">
        <w:rPr>
          <w:rFonts w:ascii="Times New Roman" w:hAnsi="Times New Roman"/>
          <w:sz w:val="22"/>
          <w:szCs w:val="22"/>
          <w:lang w:val="en-GB"/>
        </w:rPr>
        <w:t xml:space="preserve">4.2.1 </w:t>
      </w:r>
      <w:r w:rsidR="003F6D98" w:rsidRPr="003F6D98">
        <w:rPr>
          <w:rFonts w:ascii="Times New Roman" w:hAnsi="Times New Roman"/>
          <w:sz w:val="22"/>
          <w:szCs w:val="22"/>
          <w:lang w:val="en-GB"/>
        </w:rPr>
        <w:t xml:space="preserve">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w:t>
      </w:r>
      <w:r w:rsidR="002A43CB">
        <w:rPr>
          <w:rFonts w:ascii="Times New Roman" w:hAnsi="Times New Roman"/>
          <w:sz w:val="22"/>
          <w:szCs w:val="22"/>
          <w:lang w:val="en-GB"/>
        </w:rPr>
        <w:t>/or</w:t>
      </w:r>
      <w:r w:rsidR="003F6D98" w:rsidRPr="003F6D98">
        <w:rPr>
          <w:rFonts w:ascii="Times New Roman" w:hAnsi="Times New Roman"/>
          <w:sz w:val="22"/>
          <w:szCs w:val="22"/>
          <w:lang w:val="en-GB"/>
        </w:rPr>
        <w:t xml:space="preserve">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D45256">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61ADFB8A" w:rsidR="0047783A" w:rsidRPr="00D45256" w:rsidRDefault="00A633C6" w:rsidP="00D45256">
      <w:pPr>
        <w:pStyle w:val="Heading1"/>
        <w:rPr>
          <w:lang w:val="en-IE"/>
        </w:rPr>
      </w:pPr>
      <w:bookmarkStart w:id="9" w:name="_Toc42488073"/>
      <w:r w:rsidRPr="00D45256">
        <w:rPr>
          <w:lang w:val="en-IE"/>
        </w:rPr>
        <w:t>4</w:t>
      </w:r>
      <w:r w:rsidR="00E93182" w:rsidRPr="00D45256">
        <w:rPr>
          <w:lang w:val="en-IE"/>
        </w:rPr>
        <w:tab/>
      </w:r>
      <w:r w:rsidR="0047783A" w:rsidRPr="00D45256">
        <w:rPr>
          <w:lang w:val="en-IE"/>
        </w:rPr>
        <w:t>Origin</w:t>
      </w:r>
      <w:bookmarkEnd w:id="9"/>
    </w:p>
    <w:p w14:paraId="47B85EBC" w14:textId="23A7DE13" w:rsidR="0072566F" w:rsidRDefault="000A5F76" w:rsidP="006A3653">
      <w:pPr>
        <w:pStyle w:val="paragraph"/>
        <w:ind w:left="567" w:hanging="567"/>
        <w:jc w:val="both"/>
        <w:rPr>
          <w:sz w:val="22"/>
          <w:lang w:val="en-GB"/>
        </w:rPr>
      </w:pPr>
      <w:r w:rsidRPr="001A2BC4">
        <w:rPr>
          <w:sz w:val="22"/>
          <w:lang w:val="en-GB"/>
        </w:rPr>
        <w:t xml:space="preserve">4.1 </w:t>
      </w:r>
      <w:r w:rsidRPr="001A2BC4">
        <w:rPr>
          <w:sz w:val="22"/>
          <w:lang w:val="en-GB"/>
        </w:rPr>
        <w:tab/>
      </w:r>
      <w:r w:rsidR="00865B9B">
        <w:rPr>
          <w:sz w:val="22"/>
          <w:lang w:val="en-GB"/>
        </w:rPr>
        <w:t xml:space="preserve">Under the Multiannual Financial Framework 2021-2027, and the legal basis of this procedure Regulation (EU) No.2021/1529 establishing the Instrument for Pre-accession Assistance (IPA III), all goods purchased can originate in any country. </w:t>
      </w:r>
      <w:r w:rsidR="0072566F" w:rsidRPr="001B2B16">
        <w:rPr>
          <w:snapToGrid w:val="0"/>
          <w:sz w:val="22"/>
        </w:rPr>
        <w:t>.</w:t>
      </w:r>
      <w:r w:rsidR="0072566F" w:rsidRPr="00E82463">
        <w:rPr>
          <w:sz w:val="22"/>
          <w:lang w:val="en-GB"/>
        </w:rPr>
        <w:t xml:space="preserve"> </w:t>
      </w:r>
    </w:p>
    <w:p w14:paraId="31CBABF1" w14:textId="4A415721" w:rsidR="0047783A" w:rsidRDefault="0047783A" w:rsidP="0072566F">
      <w:pPr>
        <w:pStyle w:val="paragraph"/>
        <w:ind w:left="567" w:hanging="567"/>
        <w:rPr>
          <w:sz w:val="22"/>
          <w:lang w:val="en-GB"/>
        </w:rPr>
      </w:pPr>
      <w:r w:rsidRPr="00E82463">
        <w:rPr>
          <w:sz w:val="22"/>
          <w:lang w:val="en-GB"/>
        </w:rPr>
        <w:t>4.2</w:t>
      </w:r>
      <w:r w:rsidRPr="00E82463">
        <w:rPr>
          <w:sz w:val="22"/>
          <w:lang w:val="en-GB"/>
        </w:rPr>
        <w:tab/>
        <w:t>When submitting tender</w:t>
      </w:r>
      <w:r w:rsidR="00164F15" w:rsidRPr="00E82463">
        <w:rPr>
          <w:sz w:val="22"/>
          <w:lang w:val="en-GB"/>
        </w:rPr>
        <w:t>s</w:t>
      </w:r>
      <w:r w:rsidRPr="00E82463">
        <w:rPr>
          <w:sz w:val="22"/>
          <w:lang w:val="en-GB"/>
        </w:rPr>
        <w:t>, tenderer</w:t>
      </w:r>
      <w:r w:rsidR="00164F15" w:rsidRPr="00E82463">
        <w:rPr>
          <w:sz w:val="22"/>
          <w:lang w:val="en-GB"/>
        </w:rPr>
        <w:t>s</w:t>
      </w:r>
      <w:r w:rsidRPr="00E82463">
        <w:rPr>
          <w:sz w:val="22"/>
          <w:lang w:val="en-GB"/>
        </w:rPr>
        <w:t xml:space="preserve"> must state expressly that all the goods meet the requirements concerning origin and must state the countries of origin. </w:t>
      </w:r>
      <w:r w:rsidR="00164F15" w:rsidRPr="00E82463">
        <w:rPr>
          <w:sz w:val="22"/>
          <w:lang w:val="en-GB"/>
        </w:rPr>
        <w:t xml:space="preserve">They </w:t>
      </w:r>
      <w:r w:rsidRPr="00E82463">
        <w:rPr>
          <w:sz w:val="22"/>
          <w:lang w:val="en-GB"/>
        </w:rPr>
        <w:t>may be asked to provide additional information in this connection.</w:t>
      </w:r>
    </w:p>
    <w:p w14:paraId="60C6066D" w14:textId="70D8D1FF" w:rsidR="0047783A" w:rsidRPr="00D45256" w:rsidRDefault="00A633C6" w:rsidP="00D45256">
      <w:pPr>
        <w:pStyle w:val="Heading1"/>
        <w:rPr>
          <w:lang w:val="en-IE"/>
        </w:rPr>
      </w:pPr>
      <w:bookmarkStart w:id="10" w:name="_Toc42488074"/>
      <w:r w:rsidRPr="00D45256">
        <w:rPr>
          <w:lang w:val="en-IE"/>
        </w:rPr>
        <w:lastRenderedPageBreak/>
        <w:t>5.</w:t>
      </w:r>
      <w:r w:rsidR="00E93182" w:rsidRPr="00D45256">
        <w:rPr>
          <w:lang w:val="en-IE"/>
        </w:rPr>
        <w:tab/>
      </w:r>
      <w:r w:rsidR="00BA2D4C" w:rsidRPr="00D45256">
        <w:rPr>
          <w:lang w:val="en-IE"/>
        </w:rPr>
        <w:t>T</w:t>
      </w:r>
      <w:r w:rsidR="0047783A" w:rsidRPr="00D45256">
        <w:rPr>
          <w:lang w:val="en-IE"/>
        </w:rPr>
        <w:t>ype of contract</w:t>
      </w:r>
      <w:bookmarkEnd w:id="10"/>
    </w:p>
    <w:p w14:paraId="27F17544" w14:textId="09FA4E23" w:rsidR="0047783A" w:rsidRPr="00E82463" w:rsidRDefault="00A2701B" w:rsidP="00D45256">
      <w:pPr>
        <w:pStyle w:val="Heading2"/>
        <w:keepNext w:val="0"/>
        <w:spacing w:before="0"/>
        <w:ind w:left="567"/>
        <w:jc w:val="both"/>
        <w:rPr>
          <w:rFonts w:ascii="Times New Roman" w:hAnsi="Times New Roman"/>
          <w:sz w:val="22"/>
          <w:lang w:val="en-GB"/>
        </w:rPr>
      </w:pPr>
      <w:r w:rsidRPr="0072566F">
        <w:rPr>
          <w:rFonts w:ascii="Times New Roman" w:hAnsi="Times New Roman"/>
          <w:sz w:val="22"/>
          <w:lang w:val="en-GB"/>
        </w:rPr>
        <w:t>U</w:t>
      </w:r>
      <w:r w:rsidR="0047783A" w:rsidRPr="0072566F">
        <w:rPr>
          <w:rFonts w:ascii="Times New Roman" w:hAnsi="Times New Roman"/>
          <w:sz w:val="22"/>
          <w:lang w:val="en-GB"/>
        </w:rPr>
        <w:t>nit-price</w:t>
      </w:r>
    </w:p>
    <w:p w14:paraId="752C7A3B" w14:textId="64444E80" w:rsidR="0047783A" w:rsidRPr="00D45256" w:rsidRDefault="00A633C6" w:rsidP="00D45256">
      <w:pPr>
        <w:pStyle w:val="Heading1"/>
        <w:rPr>
          <w:lang w:val="en-IE"/>
        </w:rPr>
      </w:pPr>
      <w:bookmarkStart w:id="11" w:name="_Toc42488075"/>
      <w:r w:rsidRPr="00D45256">
        <w:rPr>
          <w:lang w:val="en-IE"/>
        </w:rPr>
        <w:t>6.</w:t>
      </w:r>
      <w:r w:rsidR="00E93182" w:rsidRPr="00D45256">
        <w:rPr>
          <w:lang w:val="en-IE"/>
        </w:rPr>
        <w:tab/>
      </w:r>
      <w:r w:rsidR="0047783A" w:rsidRPr="00D45256">
        <w:rPr>
          <w:lang w:val="en-IE"/>
        </w:rPr>
        <w:t>Currency</w:t>
      </w:r>
      <w:bookmarkEnd w:id="11"/>
    </w:p>
    <w:p w14:paraId="465A230B" w14:textId="563DC8F5" w:rsidR="0047783A" w:rsidRPr="00E82463" w:rsidRDefault="0047783A" w:rsidP="00D45256">
      <w:pPr>
        <w:pStyle w:val="Heading2"/>
        <w:keepNext w:val="0"/>
        <w:spacing w:before="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72566F">
        <w:rPr>
          <w:rFonts w:ascii="Times New Roman" w:hAnsi="Times New Roman"/>
          <w:bCs/>
          <w:sz w:val="22"/>
          <w:szCs w:val="22"/>
          <w:lang w:val="en-GB"/>
        </w:rPr>
        <w:t>E</w:t>
      </w:r>
      <w:r w:rsidRPr="0072566F">
        <w:rPr>
          <w:rFonts w:ascii="Times New Roman" w:hAnsi="Times New Roman"/>
          <w:bCs/>
          <w:sz w:val="22"/>
          <w:szCs w:val="22"/>
          <w:lang w:val="en-GB"/>
        </w:rPr>
        <w:t>uro</w:t>
      </w:r>
      <w:r w:rsidR="0072566F" w:rsidRPr="0072566F">
        <w:rPr>
          <w:rFonts w:ascii="Times New Roman" w:hAnsi="Times New Roman"/>
          <w:bCs/>
          <w:sz w:val="22"/>
          <w:szCs w:val="22"/>
          <w:lang w:val="en-GB"/>
        </w:rPr>
        <w:t>.</w:t>
      </w:r>
      <w:r w:rsidR="00D8732D" w:rsidRPr="00090987">
        <w:rPr>
          <w:rFonts w:ascii="Times New Roman" w:hAnsi="Times New Roman"/>
          <w:bCs/>
          <w:sz w:val="22"/>
          <w:szCs w:val="22"/>
          <w:lang w:val="en-GB"/>
        </w:rPr>
        <w:t xml:space="preserve"> </w:t>
      </w:r>
    </w:p>
    <w:p w14:paraId="0AFF2F59" w14:textId="302FB97B" w:rsidR="0047783A" w:rsidRPr="00D45256" w:rsidRDefault="00A633C6" w:rsidP="00D45256">
      <w:pPr>
        <w:pStyle w:val="Heading1"/>
        <w:rPr>
          <w:lang w:val="en-IE"/>
        </w:rPr>
      </w:pPr>
      <w:bookmarkStart w:id="12" w:name="_Toc42488076"/>
      <w:r w:rsidRPr="00D45256">
        <w:rPr>
          <w:lang w:val="en-IE"/>
        </w:rPr>
        <w:t>7</w:t>
      </w:r>
      <w:r w:rsidR="00E93182" w:rsidRPr="00D45256">
        <w:rPr>
          <w:lang w:val="en-IE"/>
        </w:rPr>
        <w:tab/>
      </w:r>
      <w:r w:rsidR="0047783A" w:rsidRPr="00D45256">
        <w:rPr>
          <w:lang w:val="en-IE"/>
        </w:rPr>
        <w:t>Lots</w:t>
      </w:r>
      <w:bookmarkEnd w:id="12"/>
    </w:p>
    <w:p w14:paraId="08AEEC62" w14:textId="04EE7F07" w:rsidR="0047783A" w:rsidRPr="009B2B65" w:rsidRDefault="0047783A" w:rsidP="009D5CB2">
      <w:pPr>
        <w:pStyle w:val="Heading2"/>
        <w:keepNext w:val="0"/>
        <w:ind w:left="567" w:hanging="567"/>
        <w:jc w:val="both"/>
        <w:rPr>
          <w:rFonts w:ascii="Times New Roman" w:hAnsi="Times New Roman"/>
          <w:sz w:val="22"/>
          <w:lang w:val="en-GB"/>
        </w:rPr>
      </w:pPr>
      <w:r w:rsidRPr="009B2B65">
        <w:rPr>
          <w:rFonts w:ascii="Times New Roman" w:hAnsi="Times New Roman"/>
          <w:sz w:val="22"/>
          <w:lang w:val="en-GB"/>
        </w:rPr>
        <w:t>7.1</w:t>
      </w:r>
      <w:r w:rsidRPr="009B2B65">
        <w:rPr>
          <w:rFonts w:ascii="Times New Roman" w:hAnsi="Times New Roman"/>
          <w:sz w:val="22"/>
          <w:lang w:val="en-GB"/>
        </w:rPr>
        <w:tab/>
        <w:t>The tenderer may submit a tender for one lot only, several or all of the lots.</w:t>
      </w:r>
      <w:r w:rsidR="00703425" w:rsidRPr="009B2B65">
        <w:rPr>
          <w:rFonts w:ascii="Times New Roman" w:hAnsi="Times New Roman"/>
          <w:sz w:val="22"/>
          <w:lang w:val="en-GB"/>
        </w:rPr>
        <w:t xml:space="preserve"> </w:t>
      </w:r>
    </w:p>
    <w:p w14:paraId="39AF285E" w14:textId="77777777" w:rsidR="0047783A" w:rsidRPr="009B2B65" w:rsidRDefault="0047783A" w:rsidP="009D5CB2">
      <w:pPr>
        <w:pStyle w:val="Heading2"/>
        <w:keepNext w:val="0"/>
        <w:ind w:left="567" w:hanging="567"/>
        <w:jc w:val="both"/>
        <w:rPr>
          <w:rFonts w:ascii="Times New Roman" w:hAnsi="Times New Roman"/>
          <w:lang w:val="en-GB"/>
        </w:rPr>
      </w:pPr>
      <w:r w:rsidRPr="009B2B65">
        <w:rPr>
          <w:rFonts w:ascii="Times New Roman" w:hAnsi="Times New Roman"/>
          <w:sz w:val="22"/>
          <w:lang w:val="en-GB"/>
        </w:rPr>
        <w:t>7.2</w:t>
      </w:r>
      <w:r w:rsidRPr="009B2B65">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9B2B65">
        <w:rPr>
          <w:rFonts w:ascii="Times New Roman" w:hAnsi="Times New Roman"/>
          <w:sz w:val="22"/>
          <w:lang w:val="en-GB"/>
        </w:rPr>
        <w:t xml:space="preserve">be considered </w:t>
      </w:r>
      <w:r w:rsidRPr="009B2B65">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9B2B65" w:rsidRDefault="0047783A" w:rsidP="009D5CB2">
      <w:pPr>
        <w:pStyle w:val="Heading2"/>
        <w:keepNext w:val="0"/>
        <w:ind w:left="567" w:hanging="567"/>
        <w:jc w:val="both"/>
        <w:rPr>
          <w:rFonts w:ascii="Times New Roman" w:hAnsi="Times New Roman"/>
          <w:sz w:val="22"/>
          <w:lang w:val="en-GB"/>
        </w:rPr>
      </w:pPr>
      <w:r w:rsidRPr="009B2B65">
        <w:rPr>
          <w:rFonts w:ascii="Times New Roman" w:hAnsi="Times New Roman"/>
          <w:sz w:val="22"/>
          <w:lang w:val="en-GB"/>
        </w:rPr>
        <w:t>7.3</w:t>
      </w:r>
      <w:r w:rsidRPr="009B2B65">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84D0204" w14:textId="2BDE26B8" w:rsidR="0047783A" w:rsidRPr="00E82463" w:rsidRDefault="0047783A" w:rsidP="009D5CB2">
      <w:pPr>
        <w:pStyle w:val="Heading2"/>
        <w:keepNext w:val="0"/>
        <w:ind w:left="567" w:hanging="567"/>
        <w:jc w:val="both"/>
        <w:rPr>
          <w:rFonts w:ascii="Times New Roman" w:hAnsi="Times New Roman"/>
          <w:lang w:val="en-GB"/>
        </w:rPr>
      </w:pPr>
      <w:r w:rsidRPr="009B2B65">
        <w:rPr>
          <w:rFonts w:ascii="Times New Roman" w:hAnsi="Times New Roman"/>
          <w:sz w:val="22"/>
          <w:szCs w:val="22"/>
          <w:lang w:val="en-GB"/>
        </w:rPr>
        <w:t>7.4</w:t>
      </w:r>
      <w:r w:rsidRPr="009B2B65">
        <w:rPr>
          <w:rFonts w:ascii="Times New Roman" w:hAnsi="Times New Roman"/>
          <w:sz w:val="22"/>
          <w:szCs w:val="22"/>
          <w:lang w:val="en-GB"/>
        </w:rPr>
        <w:tab/>
        <w:t xml:space="preserve">Contracts will be awarded lot by lot, but the </w:t>
      </w:r>
      <w:r w:rsidR="00715B35" w:rsidRPr="009B2B65">
        <w:rPr>
          <w:rFonts w:ascii="Times New Roman" w:hAnsi="Times New Roman"/>
          <w:sz w:val="22"/>
          <w:szCs w:val="22"/>
          <w:lang w:val="en-GB"/>
        </w:rPr>
        <w:t>c</w:t>
      </w:r>
      <w:r w:rsidRPr="009B2B65">
        <w:rPr>
          <w:rFonts w:ascii="Times New Roman" w:hAnsi="Times New Roman"/>
          <w:sz w:val="22"/>
          <w:szCs w:val="22"/>
          <w:lang w:val="en-GB"/>
        </w:rPr>
        <w:t xml:space="preserve">ontracting </w:t>
      </w:r>
      <w:r w:rsidR="00715B35" w:rsidRPr="009B2B65">
        <w:rPr>
          <w:rFonts w:ascii="Times New Roman" w:hAnsi="Times New Roman"/>
          <w:sz w:val="22"/>
          <w:szCs w:val="22"/>
          <w:lang w:val="en-GB"/>
        </w:rPr>
        <w:t>a</w:t>
      </w:r>
      <w:r w:rsidRPr="009B2B65">
        <w:rPr>
          <w:rFonts w:ascii="Times New Roman" w:hAnsi="Times New Roman"/>
          <w:sz w:val="22"/>
          <w:szCs w:val="22"/>
          <w:lang w:val="en-GB"/>
        </w:rPr>
        <w:t>uthority may select the most favourable overall solution after taking account of any discounts offered</w:t>
      </w:r>
      <w:r w:rsidRPr="009B2B65">
        <w:rPr>
          <w:rFonts w:ascii="Times New Roman" w:hAnsi="Times New Roman"/>
          <w:lang w:val="en-GB"/>
        </w:rPr>
        <w:t>.</w:t>
      </w:r>
    </w:p>
    <w:p w14:paraId="6D535022" w14:textId="31EB6A91" w:rsidR="0047783A" w:rsidRPr="00D45256" w:rsidRDefault="00A633C6" w:rsidP="00D45256">
      <w:pPr>
        <w:pStyle w:val="Heading1"/>
        <w:rPr>
          <w:lang w:val="en-IE"/>
        </w:rPr>
      </w:pPr>
      <w:bookmarkStart w:id="13" w:name="_Toc42488077"/>
      <w:r w:rsidRPr="00D45256">
        <w:rPr>
          <w:lang w:val="en-IE"/>
        </w:rPr>
        <w:t>8</w:t>
      </w:r>
      <w:r w:rsidR="00E93182" w:rsidRPr="00D45256">
        <w:rPr>
          <w:lang w:val="en-IE"/>
        </w:rPr>
        <w:tab/>
      </w:r>
      <w:r w:rsidR="0047783A" w:rsidRPr="00D45256">
        <w:rPr>
          <w:lang w:val="en-IE"/>
        </w:rPr>
        <w:t>Period of validity</w:t>
      </w:r>
      <w:bookmarkEnd w:id="13"/>
    </w:p>
    <w:p w14:paraId="30360BC8" w14:textId="125D1FBA" w:rsidR="0047783A"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2F641013"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w:t>
      </w:r>
      <w:r w:rsidR="00201C47">
        <w:rPr>
          <w:rFonts w:ascii="Times New Roman" w:hAnsi="Times New Roman"/>
          <w:sz w:val="22"/>
          <w:lang w:val="en-GB"/>
        </w:rPr>
        <w:t>4.2.1.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2CC962C0" w:rsidR="0047783A" w:rsidRPr="00D45256" w:rsidRDefault="00A633C6" w:rsidP="00D45256">
      <w:pPr>
        <w:pStyle w:val="Heading1"/>
        <w:rPr>
          <w:lang w:val="en-IE"/>
        </w:rPr>
      </w:pPr>
      <w:bookmarkStart w:id="14" w:name="_Toc42488078"/>
      <w:bookmarkStart w:id="15" w:name="_Ref500330462"/>
      <w:r w:rsidRPr="00D45256">
        <w:rPr>
          <w:lang w:val="en-IE"/>
        </w:rPr>
        <w:t>9</w:t>
      </w:r>
      <w:r w:rsidR="00E93182" w:rsidRPr="00D45256">
        <w:rPr>
          <w:lang w:val="en-IE"/>
        </w:rPr>
        <w:tab/>
      </w:r>
      <w:r w:rsidR="0047783A" w:rsidRPr="00D45256">
        <w:rPr>
          <w:lang w:val="en-IE"/>
        </w:rPr>
        <w:t xml:space="preserve">Language of </w:t>
      </w:r>
      <w:bookmarkEnd w:id="14"/>
      <w:r w:rsidR="009A3A53" w:rsidRPr="00D45256">
        <w:rPr>
          <w:lang w:val="en-IE"/>
        </w:rPr>
        <w:t>tenders</w:t>
      </w:r>
    </w:p>
    <w:bookmarkEnd w:id="15"/>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5DEA09F" w:rsidR="0047783A"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78C4D949" w14:textId="77777777" w:rsidR="001205CB" w:rsidRPr="001205CB" w:rsidRDefault="001205CB" w:rsidP="001205CB"/>
    <w:p w14:paraId="451C65B5" w14:textId="44DE1BEB" w:rsidR="0047783A" w:rsidRPr="00D45256" w:rsidRDefault="00A633C6" w:rsidP="00D45256">
      <w:pPr>
        <w:pStyle w:val="Heading1"/>
        <w:rPr>
          <w:lang w:val="en-IE"/>
        </w:rPr>
      </w:pPr>
      <w:bookmarkStart w:id="16" w:name="_Toc42488079"/>
      <w:r w:rsidRPr="00D45256">
        <w:rPr>
          <w:lang w:val="en-IE"/>
        </w:rPr>
        <w:lastRenderedPageBreak/>
        <w:t>10.</w:t>
      </w:r>
      <w:r w:rsidR="005A3D33" w:rsidRPr="00D45256">
        <w:rPr>
          <w:lang w:val="en-IE"/>
        </w:rPr>
        <w:tab/>
      </w:r>
      <w:r w:rsidR="0047783A" w:rsidRPr="00D45256">
        <w:rPr>
          <w:lang w:val="en-IE"/>
        </w:rPr>
        <w:t>Submission of tenders</w:t>
      </w:r>
      <w:bookmarkEnd w:id="16"/>
    </w:p>
    <w:p w14:paraId="2A77EF98" w14:textId="0FFB6E01" w:rsidR="00373711" w:rsidRDefault="0047783A" w:rsidP="009B2B65">
      <w:pPr>
        <w:ind w:left="567" w:hanging="567"/>
        <w:rPr>
          <w:rFonts w:ascii="Times New Roman" w:hAnsi="Times New Roman"/>
          <w:sz w:val="22"/>
        </w:rPr>
      </w:pPr>
      <w:bookmarkStart w:id="17" w:name="_Ref500326737"/>
      <w:r w:rsidRPr="00E82463">
        <w:rPr>
          <w:rFonts w:ascii="Times New Roman" w:hAnsi="Times New Roman"/>
          <w:sz w:val="22"/>
        </w:rPr>
        <w:t>10.1</w:t>
      </w:r>
      <w:r w:rsidR="002E4C1B">
        <w:rPr>
          <w:rFonts w:ascii="Times New Roman" w:hAnsi="Times New Roman"/>
          <w:sz w:val="22"/>
        </w:rPr>
        <w:t xml:space="preserve"> </w:t>
      </w:r>
      <w:r w:rsidR="00E93A21">
        <w:rPr>
          <w:rFonts w:ascii="Times New Roman" w:hAnsi="Times New Roman"/>
          <w:sz w:val="22"/>
        </w:rPr>
        <w:tab/>
      </w:r>
      <w:r w:rsidR="00373711" w:rsidRPr="00373711">
        <w:rPr>
          <w:rFonts w:ascii="Times New Roman" w:hAnsi="Times New Roman"/>
          <w:sz w:val="22"/>
        </w:rPr>
        <w:t>In order to participate, economic operators will not need to register in the European Commission's Participant Register - an online register of organisations participating in EU calls for tenders or proposals (PIC registration). Therefore, the PIC number will not need to be filled in in the tender form (Annex c4l).</w:t>
      </w:r>
    </w:p>
    <w:p w14:paraId="6D76BC33" w14:textId="1343C8B8" w:rsidR="0047783A" w:rsidRPr="009956B4" w:rsidRDefault="0047783A" w:rsidP="00373711">
      <w:pPr>
        <w:ind w:left="567" w:hanging="5"/>
        <w:rPr>
          <w:rFonts w:ascii="Times New Roman" w:hAnsi="Times New Roman"/>
          <w:sz w:val="22"/>
          <w:highlight w:val="lightGray"/>
        </w:rPr>
      </w:pPr>
      <w:r w:rsidRPr="009B2B65">
        <w:rPr>
          <w:rFonts w:ascii="Times New Roman" w:hAnsi="Times New Roman"/>
          <w:b/>
          <w:sz w:val="22"/>
        </w:rPr>
        <w:t>T</w:t>
      </w:r>
      <w:r w:rsidR="00803383" w:rsidRPr="009B2B65">
        <w:rPr>
          <w:rFonts w:ascii="Times New Roman" w:hAnsi="Times New Roman"/>
          <w:b/>
          <w:sz w:val="22"/>
        </w:rPr>
        <w:t>enders must be sent to t</w:t>
      </w:r>
      <w:r w:rsidR="00D62067" w:rsidRPr="009B2B65">
        <w:rPr>
          <w:rFonts w:ascii="Times New Roman" w:hAnsi="Times New Roman"/>
          <w:b/>
          <w:sz w:val="22"/>
        </w:rPr>
        <w:t xml:space="preserve">he </w:t>
      </w:r>
      <w:r w:rsidR="005C1201" w:rsidRPr="009B2B65">
        <w:rPr>
          <w:rFonts w:ascii="Times New Roman" w:hAnsi="Times New Roman"/>
          <w:b/>
          <w:sz w:val="22"/>
        </w:rPr>
        <w:t>c</w:t>
      </w:r>
      <w:r w:rsidR="00D62067" w:rsidRPr="009B2B65">
        <w:rPr>
          <w:rFonts w:ascii="Times New Roman" w:hAnsi="Times New Roman"/>
          <w:b/>
          <w:sz w:val="22"/>
        </w:rPr>
        <w:t xml:space="preserve">ontracting </w:t>
      </w:r>
      <w:r w:rsidR="005C1201" w:rsidRPr="009B2B65">
        <w:rPr>
          <w:rFonts w:ascii="Times New Roman" w:hAnsi="Times New Roman"/>
          <w:b/>
          <w:sz w:val="22"/>
        </w:rPr>
        <w:t>a</w:t>
      </w:r>
      <w:r w:rsidR="00D62067" w:rsidRPr="009B2B65">
        <w:rPr>
          <w:rFonts w:ascii="Times New Roman" w:hAnsi="Times New Roman"/>
          <w:b/>
          <w:sz w:val="22"/>
        </w:rPr>
        <w:t xml:space="preserve">uthority </w:t>
      </w:r>
      <w:r w:rsidRPr="009B2B65">
        <w:rPr>
          <w:rFonts w:ascii="Times New Roman" w:hAnsi="Times New Roman"/>
          <w:b/>
          <w:sz w:val="22"/>
        </w:rPr>
        <w:t xml:space="preserve">before the deadline specified in </w:t>
      </w:r>
      <w:r w:rsidR="00587BC9" w:rsidRPr="009B2B65">
        <w:rPr>
          <w:rFonts w:ascii="Times New Roman" w:hAnsi="Times New Roman"/>
          <w:b/>
          <w:sz w:val="22"/>
        </w:rPr>
        <w:t>Contract Notice</w:t>
      </w:r>
      <w:r w:rsidRPr="009B2B65">
        <w:rPr>
          <w:rFonts w:ascii="Times New Roman" w:hAnsi="Times New Roman"/>
          <w:b/>
          <w:sz w:val="22"/>
        </w:rPr>
        <w:t>.</w:t>
      </w:r>
      <w:r w:rsidRPr="009B2B65">
        <w:rPr>
          <w:rFonts w:ascii="Times New Roman" w:hAnsi="Times New Roman"/>
          <w:sz w:val="22"/>
        </w:rPr>
        <w:t xml:space="preserve"> They must include all the documents specified in point 11 of these Instructions and be sent to the following address:</w:t>
      </w:r>
    </w:p>
    <w:bookmarkEnd w:id="17"/>
    <w:p w14:paraId="6574BDF9" w14:textId="77777777" w:rsidR="009B2B65" w:rsidRDefault="009B2B65" w:rsidP="009B2B65">
      <w:pPr>
        <w:spacing w:before="0" w:after="0"/>
        <w:ind w:left="562"/>
        <w:jc w:val="center"/>
        <w:rPr>
          <w:rFonts w:ascii="Times New Roman" w:hAnsi="Times New Roman"/>
          <w:sz w:val="22"/>
        </w:rPr>
      </w:pPr>
      <w:r>
        <w:rPr>
          <w:rFonts w:ascii="Times New Roman" w:hAnsi="Times New Roman"/>
          <w:sz w:val="22"/>
        </w:rPr>
        <w:t>Ministry of Finance, Government of the Republic of Serbia</w:t>
      </w:r>
    </w:p>
    <w:p w14:paraId="4AA8F490" w14:textId="77777777" w:rsidR="009B2B65" w:rsidRDefault="009B2B65" w:rsidP="009B2B65">
      <w:pPr>
        <w:spacing w:before="0" w:after="0"/>
        <w:ind w:left="562"/>
        <w:jc w:val="center"/>
        <w:rPr>
          <w:rFonts w:ascii="Times New Roman" w:hAnsi="Times New Roman"/>
          <w:sz w:val="22"/>
        </w:rPr>
      </w:pPr>
      <w:r>
        <w:rPr>
          <w:rFonts w:ascii="Times New Roman" w:hAnsi="Times New Roman"/>
          <w:sz w:val="22"/>
        </w:rPr>
        <w:t>Department for Contracting and Financing of EU Funded Programmes (CFCU)</w:t>
      </w:r>
    </w:p>
    <w:p w14:paraId="4EBB22DC" w14:textId="77777777" w:rsidR="009B2B65" w:rsidRDefault="009B2B65" w:rsidP="009B2B65">
      <w:pPr>
        <w:spacing w:before="0" w:after="0"/>
        <w:ind w:left="562"/>
        <w:jc w:val="center"/>
        <w:rPr>
          <w:rFonts w:ascii="Times New Roman" w:hAnsi="Times New Roman"/>
          <w:sz w:val="22"/>
        </w:rPr>
      </w:pPr>
      <w:r>
        <w:rPr>
          <w:rFonts w:ascii="Times New Roman" w:hAnsi="Times New Roman"/>
          <w:sz w:val="22"/>
        </w:rPr>
        <w:t>Division for Tender Evaluation and Contracting</w:t>
      </w:r>
    </w:p>
    <w:p w14:paraId="7C3536FF" w14:textId="77777777" w:rsidR="009B2B65" w:rsidRDefault="009B2B65" w:rsidP="009B2B65">
      <w:pPr>
        <w:spacing w:before="0" w:after="0"/>
        <w:ind w:left="3600" w:firstLine="720"/>
        <w:rPr>
          <w:rFonts w:ascii="Times New Roman" w:hAnsi="Times New Roman"/>
          <w:sz w:val="22"/>
        </w:rPr>
      </w:pPr>
      <w:r>
        <w:rPr>
          <w:rFonts w:ascii="Times New Roman" w:hAnsi="Times New Roman"/>
          <w:sz w:val="22"/>
        </w:rPr>
        <w:t xml:space="preserve">Balkanska 53  </w:t>
      </w:r>
    </w:p>
    <w:p w14:paraId="208BD61D" w14:textId="77777777" w:rsidR="009B2B65" w:rsidRDefault="009B2B65" w:rsidP="009B2B65">
      <w:pPr>
        <w:spacing w:before="0" w:after="0"/>
        <w:ind w:left="562"/>
        <w:jc w:val="center"/>
        <w:rPr>
          <w:rFonts w:ascii="Times New Roman" w:hAnsi="Times New Roman"/>
          <w:sz w:val="22"/>
        </w:rPr>
      </w:pPr>
      <w:r>
        <w:rPr>
          <w:rFonts w:ascii="Times New Roman" w:hAnsi="Times New Roman"/>
          <w:sz w:val="22"/>
        </w:rPr>
        <w:t>11000 Belgrade, Republic of Serbia</w:t>
      </w:r>
    </w:p>
    <w:p w14:paraId="2FA1EB95" w14:textId="77777777" w:rsidR="009B2B65" w:rsidRDefault="009B2B65" w:rsidP="009B2B65">
      <w:pPr>
        <w:ind w:left="567"/>
        <w:jc w:val="both"/>
        <w:rPr>
          <w:rFonts w:ascii="Times New Roman" w:hAnsi="Times New Roman"/>
          <w:sz w:val="22"/>
        </w:rPr>
      </w:pPr>
      <w:r>
        <w:rPr>
          <w:rFonts w:ascii="Times New Roman" w:hAnsi="Times New Roman"/>
          <w:sz w:val="22"/>
        </w:rPr>
        <w:t>If the tenders are hand delivered they should be delivered to the following address:</w:t>
      </w:r>
    </w:p>
    <w:p w14:paraId="71D76CD2" w14:textId="77777777" w:rsidR="009B2B65" w:rsidRDefault="009B2B65" w:rsidP="009B2B65">
      <w:pPr>
        <w:spacing w:before="0" w:after="0"/>
        <w:ind w:left="562"/>
        <w:jc w:val="center"/>
        <w:rPr>
          <w:rFonts w:ascii="Times New Roman" w:hAnsi="Times New Roman"/>
          <w:sz w:val="22"/>
        </w:rPr>
      </w:pPr>
      <w:r>
        <w:rPr>
          <w:rFonts w:ascii="Times New Roman" w:hAnsi="Times New Roman"/>
          <w:sz w:val="22"/>
        </w:rPr>
        <w:t>Ministry of Finance, Government of the Republic of Serbia</w:t>
      </w:r>
    </w:p>
    <w:p w14:paraId="7076AF3E" w14:textId="77777777" w:rsidR="009B2B65" w:rsidRDefault="009B2B65" w:rsidP="009B2B65">
      <w:pPr>
        <w:spacing w:before="0" w:after="0"/>
        <w:ind w:left="562"/>
        <w:jc w:val="center"/>
        <w:rPr>
          <w:rFonts w:ascii="Times New Roman" w:hAnsi="Times New Roman"/>
          <w:sz w:val="22"/>
        </w:rPr>
      </w:pPr>
      <w:r>
        <w:rPr>
          <w:rFonts w:ascii="Times New Roman" w:hAnsi="Times New Roman"/>
          <w:sz w:val="22"/>
        </w:rPr>
        <w:t>Department for Contracting and Financing of EU Funded Programmes (CFCU)</w:t>
      </w:r>
    </w:p>
    <w:p w14:paraId="142DE093" w14:textId="77777777" w:rsidR="009B2B65" w:rsidRDefault="009B2B65" w:rsidP="009B2B65">
      <w:pPr>
        <w:spacing w:before="0" w:after="0"/>
        <w:ind w:left="562"/>
        <w:jc w:val="center"/>
        <w:rPr>
          <w:rFonts w:ascii="Times New Roman" w:hAnsi="Times New Roman"/>
          <w:sz w:val="22"/>
        </w:rPr>
      </w:pPr>
      <w:r>
        <w:rPr>
          <w:rFonts w:ascii="Times New Roman" w:hAnsi="Times New Roman"/>
          <w:sz w:val="22"/>
        </w:rPr>
        <w:t>Division for Tender Evaluation and Contracting</w:t>
      </w:r>
    </w:p>
    <w:p w14:paraId="3F0D3567" w14:textId="77777777" w:rsidR="009B2B65" w:rsidRDefault="009B2B65" w:rsidP="009B2B65">
      <w:pPr>
        <w:spacing w:before="0" w:after="0"/>
        <w:ind w:left="562"/>
        <w:jc w:val="center"/>
        <w:rPr>
          <w:rFonts w:ascii="Times New Roman" w:hAnsi="Times New Roman"/>
          <w:sz w:val="22"/>
        </w:rPr>
      </w:pPr>
      <w:r>
        <w:rPr>
          <w:rFonts w:ascii="Times New Roman" w:hAnsi="Times New Roman"/>
          <w:sz w:val="22"/>
        </w:rPr>
        <w:t xml:space="preserve">      Balkanska 53 </w:t>
      </w:r>
    </w:p>
    <w:p w14:paraId="78C68DA0" w14:textId="77777777" w:rsidR="009B2B65" w:rsidRDefault="009B2B65" w:rsidP="009B2B65">
      <w:pPr>
        <w:spacing w:before="0" w:after="0"/>
        <w:ind w:left="562"/>
        <w:jc w:val="center"/>
        <w:rPr>
          <w:rFonts w:ascii="Times New Roman" w:hAnsi="Times New Roman"/>
          <w:sz w:val="22"/>
        </w:rPr>
      </w:pPr>
      <w:r>
        <w:rPr>
          <w:rFonts w:ascii="Times New Roman" w:hAnsi="Times New Roman"/>
          <w:sz w:val="22"/>
        </w:rPr>
        <w:t>11000 Belgrade, Republic of Serbia</w:t>
      </w:r>
    </w:p>
    <w:p w14:paraId="743431D3" w14:textId="77777777" w:rsidR="009B2B65" w:rsidRDefault="009B2B65" w:rsidP="009B2B65">
      <w:pPr>
        <w:spacing w:before="0"/>
        <w:ind w:left="567"/>
        <w:jc w:val="center"/>
        <w:rPr>
          <w:rFonts w:ascii="Times New Roman" w:hAnsi="Times New Roman"/>
          <w:sz w:val="22"/>
        </w:rPr>
      </w:pPr>
    </w:p>
    <w:p w14:paraId="116871DA" w14:textId="77777777" w:rsidR="009B2B65" w:rsidRDefault="009B2B65" w:rsidP="009B2B65">
      <w:pPr>
        <w:spacing w:before="0"/>
        <w:ind w:left="567"/>
        <w:jc w:val="center"/>
        <w:rPr>
          <w:rFonts w:ascii="Times New Roman" w:hAnsi="Times New Roman"/>
          <w:sz w:val="22"/>
        </w:rPr>
      </w:pPr>
      <w:r>
        <w:rPr>
          <w:rFonts w:ascii="Times New Roman" w:hAnsi="Times New Roman"/>
          <w:sz w:val="22"/>
        </w:rPr>
        <w:t>Opening hours: 8:30 – 14:30</w:t>
      </w:r>
    </w:p>
    <w:p w14:paraId="7F35B2E2" w14:textId="77777777" w:rsidR="009B2B65" w:rsidRDefault="0047783A" w:rsidP="009B2B65">
      <w:pPr>
        <w:ind w:left="567"/>
        <w:jc w:val="both"/>
        <w:rPr>
          <w:rFonts w:ascii="Times New Roman" w:hAnsi="Times New Roman"/>
          <w:sz w:val="22"/>
        </w:rPr>
      </w:pPr>
      <w:r w:rsidRPr="009B2B65">
        <w:rPr>
          <w:rFonts w:ascii="Times New Roman" w:hAnsi="Times New Roman"/>
          <w:sz w:val="22"/>
        </w:rPr>
        <w:t>Tenders must comply with the following conditions:</w:t>
      </w:r>
      <w:bookmarkStart w:id="18" w:name="_Ref500330141"/>
    </w:p>
    <w:p w14:paraId="14C67D07" w14:textId="34D23D3C" w:rsidR="009B2B65" w:rsidRDefault="0047783A" w:rsidP="00373711">
      <w:pPr>
        <w:ind w:left="567" w:hanging="567"/>
        <w:jc w:val="both"/>
        <w:rPr>
          <w:rFonts w:ascii="Times New Roman" w:hAnsi="Times New Roman"/>
          <w:sz w:val="22"/>
        </w:rPr>
      </w:pPr>
      <w:r w:rsidRPr="00E82463">
        <w:rPr>
          <w:rFonts w:ascii="Times New Roman" w:hAnsi="Times New Roman"/>
          <w:sz w:val="22"/>
        </w:rPr>
        <w:t>10.</w:t>
      </w:r>
      <w:r w:rsidR="00F953EB">
        <w:rPr>
          <w:rFonts w:ascii="Times New Roman" w:hAnsi="Times New Roman"/>
          <w:sz w:val="22"/>
        </w:rPr>
        <w:t>2</w:t>
      </w:r>
      <w:r w:rsidRPr="00E82463">
        <w:rPr>
          <w:rFonts w:ascii="Times New Roman" w:hAnsi="Times New Roman"/>
          <w:sz w:val="22"/>
        </w:rPr>
        <w:tab/>
      </w:r>
      <w:bookmarkEnd w:id="18"/>
      <w:r w:rsidR="009B2B65" w:rsidRPr="005279AB">
        <w:rPr>
          <w:rFonts w:ascii="Times New Roman" w:hAnsi="Times New Roman"/>
          <w:sz w:val="22"/>
        </w:rPr>
        <w:t xml:space="preserve">All tenders must be submitted in one original, marked ‘original’, and 3 (three) copies signed in the same way as the original and marked ‘copy’. Furthermore, it should be marked with </w:t>
      </w:r>
      <w:r w:rsidR="009B2B65">
        <w:rPr>
          <w:rFonts w:ascii="Times New Roman" w:hAnsi="Times New Roman"/>
          <w:sz w:val="22"/>
        </w:rPr>
        <w:t>EC-NEAR/BEG/2025/EA-OP/0003</w:t>
      </w:r>
      <w:r w:rsidR="009B2B65" w:rsidRPr="005279AB">
        <w:rPr>
          <w:rFonts w:ascii="Times New Roman" w:hAnsi="Times New Roman"/>
          <w:sz w:val="22"/>
        </w:rPr>
        <w:t xml:space="preserve">. An electronic version on CD/DVD </w:t>
      </w:r>
      <w:r w:rsidR="00865B9B">
        <w:rPr>
          <w:rFonts w:ascii="Times New Roman" w:hAnsi="Times New Roman"/>
          <w:sz w:val="22"/>
        </w:rPr>
        <w:t xml:space="preserve">or USB </w:t>
      </w:r>
      <w:r w:rsidR="009B2B65" w:rsidRPr="005279AB">
        <w:rPr>
          <w:rFonts w:ascii="Times New Roman" w:hAnsi="Times New Roman"/>
          <w:sz w:val="22"/>
        </w:rPr>
        <w:t>should be provided</w:t>
      </w:r>
      <w:r w:rsidR="009B2B65">
        <w:rPr>
          <w:rFonts w:ascii="Times New Roman" w:hAnsi="Times New Roman"/>
          <w:sz w:val="22"/>
        </w:rPr>
        <w:t>.</w:t>
      </w:r>
      <w:r w:rsidR="009B2B65" w:rsidRPr="005279AB">
        <w:rPr>
          <w:rFonts w:ascii="Times New Roman" w:hAnsi="Times New Roman"/>
          <w:sz w:val="22"/>
        </w:rPr>
        <w:t xml:space="preserve"> </w:t>
      </w:r>
    </w:p>
    <w:p w14:paraId="0DF6BCF6" w14:textId="497AAF9A" w:rsidR="0086759F" w:rsidRPr="009B2B65" w:rsidRDefault="0047783A" w:rsidP="009B2B65">
      <w:pPr>
        <w:jc w:val="both"/>
        <w:rPr>
          <w:rFonts w:ascii="Times New Roman" w:hAnsi="Times New Roman"/>
          <w:sz w:val="22"/>
        </w:rPr>
      </w:pPr>
      <w:r w:rsidRPr="00E82463">
        <w:rPr>
          <w:rFonts w:ascii="Times New Roman" w:hAnsi="Times New Roman"/>
          <w:sz w:val="22"/>
        </w:rPr>
        <w:t>10.</w:t>
      </w:r>
      <w:r w:rsidR="00F953EB">
        <w:rPr>
          <w:rFonts w:ascii="Times New Roman" w:hAnsi="Times New Roman"/>
          <w:sz w:val="22"/>
        </w:rPr>
        <w:t>3</w:t>
      </w:r>
      <w:r w:rsidRPr="00E82463">
        <w:rPr>
          <w:rFonts w:ascii="Times New Roman" w:hAnsi="Times New Roman"/>
          <w:sz w:val="22"/>
        </w:rPr>
        <w:tab/>
      </w:r>
      <w:r w:rsidR="003F2375" w:rsidRPr="009B2B65">
        <w:rPr>
          <w:rFonts w:ascii="Times New Roman" w:hAnsi="Times New Roman"/>
          <w:sz w:val="22"/>
        </w:rPr>
        <w:t>The tenders should be submitted:</w:t>
      </w:r>
    </w:p>
    <w:p w14:paraId="4DBBEB14" w14:textId="767D67DC" w:rsidR="0086759F" w:rsidRPr="009B2B65" w:rsidRDefault="0086759F" w:rsidP="00D45256">
      <w:pPr>
        <w:pStyle w:val="Heading2"/>
        <w:ind w:left="1134" w:hanging="567"/>
        <w:jc w:val="both"/>
        <w:rPr>
          <w:rFonts w:ascii="Times New Roman" w:hAnsi="Times New Roman"/>
          <w:sz w:val="22"/>
          <w:lang w:val="en-GB"/>
        </w:rPr>
      </w:pPr>
      <w:r w:rsidRPr="009B2B65">
        <w:rPr>
          <w:rFonts w:ascii="Times New Roman" w:hAnsi="Times New Roman"/>
          <w:sz w:val="22"/>
          <w:lang w:val="en-GB"/>
        </w:rPr>
        <w:t>(a)</w:t>
      </w:r>
      <w:r w:rsidR="00E93A21" w:rsidRPr="009B2B65">
        <w:rPr>
          <w:rFonts w:ascii="Times New Roman" w:hAnsi="Times New Roman"/>
          <w:sz w:val="22"/>
          <w:lang w:val="en-GB"/>
        </w:rPr>
        <w:tab/>
      </w:r>
      <w:r w:rsidRPr="009B2B65">
        <w:rPr>
          <w:rFonts w:ascii="Times New Roman" w:hAnsi="Times New Roman"/>
          <w:sz w:val="22"/>
          <w:lang w:val="en-GB"/>
        </w:rPr>
        <w:t>either by post or by courier service, in which case the evidence shall be constituted by the postmark or the date of the deposit slip</w:t>
      </w:r>
      <w:r w:rsidR="00803383" w:rsidRPr="009B2B65">
        <w:rPr>
          <w:rStyle w:val="FootnoteReference"/>
          <w:rFonts w:ascii="Times New Roman" w:hAnsi="Times New Roman"/>
          <w:sz w:val="22"/>
          <w:szCs w:val="22"/>
          <w:lang w:val="en-US"/>
        </w:rPr>
        <w:footnoteReference w:id="4"/>
      </w:r>
    </w:p>
    <w:p w14:paraId="3D364392" w14:textId="40E2594E" w:rsidR="0086759F" w:rsidRPr="009B2B65" w:rsidRDefault="0086759F" w:rsidP="00D45256">
      <w:pPr>
        <w:pStyle w:val="Heading2"/>
        <w:ind w:left="1134" w:hanging="567"/>
        <w:jc w:val="both"/>
        <w:rPr>
          <w:rFonts w:ascii="Times New Roman" w:hAnsi="Times New Roman"/>
          <w:sz w:val="22"/>
          <w:lang w:val="en-GB"/>
        </w:rPr>
      </w:pPr>
      <w:r w:rsidRPr="009B2B65">
        <w:rPr>
          <w:rFonts w:ascii="Times New Roman" w:hAnsi="Times New Roman"/>
          <w:sz w:val="22"/>
          <w:lang w:val="en-GB"/>
        </w:rPr>
        <w:t>(b)</w:t>
      </w:r>
      <w:r w:rsidR="00E93A21" w:rsidRPr="009B2B65">
        <w:rPr>
          <w:rFonts w:ascii="Times New Roman" w:hAnsi="Times New Roman"/>
          <w:sz w:val="22"/>
          <w:lang w:val="en-GB"/>
        </w:rPr>
        <w:tab/>
      </w:r>
      <w:r w:rsidR="00740F25" w:rsidRPr="009B2B65">
        <w:rPr>
          <w:rFonts w:ascii="Times New Roman" w:hAnsi="Times New Roman"/>
          <w:sz w:val="22"/>
          <w:lang w:val="en-GB"/>
        </w:rPr>
        <w:t xml:space="preserve">or </w:t>
      </w:r>
      <w:r w:rsidRPr="009B2B65">
        <w:rPr>
          <w:rFonts w:ascii="Times New Roman" w:hAnsi="Times New Roman"/>
          <w:sz w:val="22"/>
          <w:lang w:val="en-GB"/>
        </w:rPr>
        <w:t xml:space="preserve">by hand-delivery to the premises of the </w:t>
      </w:r>
      <w:r w:rsidR="006E4A76" w:rsidRPr="009B2B65">
        <w:rPr>
          <w:rFonts w:ascii="Times New Roman" w:hAnsi="Times New Roman"/>
          <w:sz w:val="22"/>
          <w:lang w:val="en-GB"/>
        </w:rPr>
        <w:t>contracting authority</w:t>
      </w:r>
      <w:r w:rsidRPr="009B2B65">
        <w:rPr>
          <w:rFonts w:ascii="Times New Roman" w:hAnsi="Times New Roman"/>
          <w:sz w:val="22"/>
          <w:lang w:val="en-GB"/>
        </w:rPr>
        <w:t xml:space="preserve"> by the participant in person or by an agent, in which case the evidence shall be constituted by </w:t>
      </w:r>
      <w:r w:rsidR="006E4A76" w:rsidRPr="009B2B65">
        <w:rPr>
          <w:rFonts w:ascii="Times New Roman" w:hAnsi="Times New Roman"/>
          <w:sz w:val="22"/>
          <w:lang w:val="en-GB"/>
        </w:rPr>
        <w:t xml:space="preserve">the </w:t>
      </w:r>
      <w:r w:rsidRPr="009B2B65">
        <w:rPr>
          <w:rFonts w:ascii="Times New Roman" w:hAnsi="Times New Roman"/>
          <w:sz w:val="22"/>
          <w:lang w:val="en-GB"/>
        </w:rPr>
        <w:t>acknowledgment of receipt.</w:t>
      </w:r>
      <w:r w:rsidR="0047783A" w:rsidRPr="009B2B65">
        <w:rPr>
          <w:rFonts w:ascii="Times New Roman" w:hAnsi="Times New Roman"/>
          <w:sz w:val="22"/>
          <w:lang w:val="en-GB"/>
        </w:rPr>
        <w:t xml:space="preserve"> </w:t>
      </w:r>
    </w:p>
    <w:p w14:paraId="65CB01B1" w14:textId="389307B7" w:rsidR="008B2A9C" w:rsidRPr="009B2B65" w:rsidRDefault="008B2A9C" w:rsidP="009956B4">
      <w:pPr>
        <w:pStyle w:val="Heading2"/>
        <w:keepNext w:val="0"/>
        <w:ind w:left="567"/>
        <w:jc w:val="both"/>
        <w:rPr>
          <w:rFonts w:ascii="Times New Roman" w:hAnsi="Times New Roman"/>
          <w:sz w:val="22"/>
          <w:lang w:val="en-IE"/>
        </w:rPr>
      </w:pPr>
      <w:r w:rsidRPr="009B2B65">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9B2B65">
        <w:rPr>
          <w:rFonts w:ascii="Times New Roman" w:hAnsi="Times New Roman"/>
          <w:sz w:val="22"/>
          <w:lang w:val="en-GB"/>
        </w:rPr>
        <w:t xml:space="preserve"> </w:t>
      </w:r>
      <w:r w:rsidRPr="009B2B65">
        <w:rPr>
          <w:rFonts w:ascii="Times New Roman" w:hAnsi="Times New Roman"/>
          <w:sz w:val="22"/>
          <w:lang w:val="en-GB"/>
        </w:rPr>
        <w:t>or jeopardise decisions already taken and notified.</w:t>
      </w:r>
    </w:p>
    <w:p w14:paraId="380CD258" w14:textId="221C1B16" w:rsidR="0047783A" w:rsidRPr="009B2B65"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9B2B65">
        <w:rPr>
          <w:rFonts w:ascii="Times New Roman" w:hAnsi="Times New Roman"/>
          <w:sz w:val="22"/>
          <w:lang w:val="en-GB"/>
        </w:rPr>
        <w:t>All tenders, including annexes and all supporting documents, must be submitted in a sealed envelope bearing only:</w:t>
      </w:r>
    </w:p>
    <w:p w14:paraId="5EEE5B26" w14:textId="77777777" w:rsidR="0047783A" w:rsidRPr="009B2B65" w:rsidRDefault="0047783A" w:rsidP="00D45256">
      <w:pPr>
        <w:pStyle w:val="Heading2"/>
        <w:keepNext w:val="0"/>
        <w:ind w:left="1134" w:hanging="283"/>
        <w:jc w:val="both"/>
        <w:rPr>
          <w:rFonts w:ascii="Times New Roman" w:hAnsi="Times New Roman"/>
          <w:sz w:val="22"/>
          <w:lang w:val="en-IE"/>
        </w:rPr>
      </w:pPr>
      <w:r w:rsidRPr="009B2B65">
        <w:rPr>
          <w:rFonts w:ascii="Times New Roman" w:hAnsi="Times New Roman"/>
          <w:sz w:val="22"/>
          <w:lang w:val="en-GB"/>
        </w:rPr>
        <w:t>a)</w:t>
      </w:r>
      <w:r w:rsidRPr="009B2B65">
        <w:rPr>
          <w:rFonts w:ascii="Times New Roman" w:hAnsi="Times New Roman"/>
          <w:sz w:val="22"/>
          <w:lang w:val="en-GB"/>
        </w:rPr>
        <w:tab/>
        <w:t>the above address;</w:t>
      </w:r>
    </w:p>
    <w:p w14:paraId="792BB132" w14:textId="369687F8" w:rsidR="0047783A" w:rsidRPr="009B2B65" w:rsidRDefault="0047783A" w:rsidP="00D45256">
      <w:pPr>
        <w:pStyle w:val="Heading2"/>
        <w:keepNext w:val="0"/>
        <w:ind w:left="1134" w:hanging="283"/>
        <w:jc w:val="both"/>
        <w:rPr>
          <w:rFonts w:ascii="Times New Roman" w:hAnsi="Times New Roman"/>
          <w:sz w:val="22"/>
          <w:lang w:val="en-IE"/>
        </w:rPr>
      </w:pPr>
      <w:r w:rsidRPr="009B2B65">
        <w:rPr>
          <w:rFonts w:ascii="Times New Roman" w:hAnsi="Times New Roman"/>
          <w:sz w:val="22"/>
          <w:lang w:val="en-GB"/>
        </w:rPr>
        <w:t>b)</w:t>
      </w:r>
      <w:r w:rsidRPr="009B2B65">
        <w:rPr>
          <w:rFonts w:ascii="Times New Roman" w:hAnsi="Times New Roman"/>
          <w:sz w:val="22"/>
          <w:lang w:val="en-GB"/>
        </w:rPr>
        <w:tab/>
        <w:t xml:space="preserve">the reference code of this tender procedure, (i.e. </w:t>
      </w:r>
      <w:r w:rsidR="009B2B65" w:rsidRPr="009B2B65">
        <w:rPr>
          <w:rFonts w:ascii="Times New Roman" w:hAnsi="Times New Roman"/>
          <w:sz w:val="22"/>
        </w:rPr>
        <w:t>EC-NEAR/BEG/2025/EA-OP/0003</w:t>
      </w:r>
      <w:r w:rsidRPr="009B2B65">
        <w:rPr>
          <w:rFonts w:ascii="Times New Roman" w:hAnsi="Times New Roman"/>
          <w:sz w:val="22"/>
          <w:lang w:val="en-GB"/>
        </w:rPr>
        <w:t>);</w:t>
      </w:r>
    </w:p>
    <w:p w14:paraId="1C39B6B0" w14:textId="77777777" w:rsidR="0047783A" w:rsidRPr="009B2B65" w:rsidRDefault="0047783A" w:rsidP="00D45256">
      <w:pPr>
        <w:pStyle w:val="Heading2"/>
        <w:keepNext w:val="0"/>
        <w:ind w:left="1134" w:hanging="283"/>
        <w:jc w:val="both"/>
        <w:rPr>
          <w:rFonts w:ascii="Times New Roman" w:hAnsi="Times New Roman"/>
          <w:sz w:val="22"/>
          <w:lang w:val="en-IE"/>
        </w:rPr>
      </w:pPr>
      <w:r w:rsidRPr="009B2B65">
        <w:rPr>
          <w:rFonts w:ascii="Times New Roman" w:hAnsi="Times New Roman"/>
          <w:sz w:val="22"/>
          <w:lang w:val="en-GB"/>
        </w:rPr>
        <w:lastRenderedPageBreak/>
        <w:t>c)</w:t>
      </w:r>
      <w:r w:rsidRPr="009B2B65">
        <w:rPr>
          <w:rFonts w:ascii="Times New Roman" w:hAnsi="Times New Roman"/>
          <w:sz w:val="22"/>
          <w:lang w:val="en-GB"/>
        </w:rPr>
        <w:tab/>
        <w:t>where applicable, the number of the lot(s) tendered for;</w:t>
      </w:r>
    </w:p>
    <w:p w14:paraId="6D224A96" w14:textId="05157F94" w:rsidR="0047783A" w:rsidRPr="009956B4" w:rsidRDefault="0047783A" w:rsidP="00D45256">
      <w:pPr>
        <w:pStyle w:val="Heading2"/>
        <w:keepNext w:val="0"/>
        <w:ind w:left="1134" w:hanging="283"/>
        <w:jc w:val="both"/>
        <w:rPr>
          <w:rFonts w:ascii="Times New Roman" w:hAnsi="Times New Roman"/>
          <w:sz w:val="22"/>
          <w:lang w:val="en-IE"/>
        </w:rPr>
      </w:pPr>
      <w:r w:rsidRPr="009B2B65">
        <w:rPr>
          <w:rFonts w:ascii="Times New Roman" w:hAnsi="Times New Roman"/>
          <w:sz w:val="22"/>
          <w:lang w:val="en-GB"/>
        </w:rPr>
        <w:t>d)</w:t>
      </w:r>
      <w:r w:rsidRPr="009B2B65">
        <w:rPr>
          <w:rFonts w:ascii="Times New Roman" w:hAnsi="Times New Roman"/>
          <w:sz w:val="22"/>
          <w:lang w:val="en-GB"/>
        </w:rPr>
        <w:tab/>
        <w:t xml:space="preserve">the words </w:t>
      </w:r>
      <w:r w:rsidR="006A5F84" w:rsidRPr="009B2B65">
        <w:rPr>
          <w:rFonts w:ascii="Times New Roman" w:hAnsi="Times New Roman"/>
          <w:sz w:val="22"/>
          <w:lang w:val="en-GB"/>
        </w:rPr>
        <w:t>‘</w:t>
      </w:r>
      <w:r w:rsidRPr="009B2B65">
        <w:rPr>
          <w:rFonts w:ascii="Times New Roman" w:hAnsi="Times New Roman"/>
          <w:sz w:val="22"/>
          <w:lang w:val="en-GB"/>
        </w:rPr>
        <w:t>Not to be opened before the tender opening session</w:t>
      </w:r>
      <w:r w:rsidR="006A5F84" w:rsidRPr="009B2B65">
        <w:rPr>
          <w:rFonts w:ascii="Times New Roman" w:hAnsi="Times New Roman"/>
          <w:sz w:val="22"/>
          <w:lang w:val="en-GB"/>
        </w:rPr>
        <w:t>’</w:t>
      </w:r>
      <w:r w:rsidRPr="009B2B65">
        <w:rPr>
          <w:rFonts w:ascii="Times New Roman" w:hAnsi="Times New Roman"/>
          <w:sz w:val="22"/>
          <w:lang w:val="en-GB"/>
        </w:rPr>
        <w:t xml:space="preserve"> in the language of th</w:t>
      </w:r>
      <w:r w:rsidR="009B2B65">
        <w:rPr>
          <w:rFonts w:ascii="Times New Roman" w:hAnsi="Times New Roman"/>
          <w:sz w:val="22"/>
          <w:lang w:val="en-GB"/>
        </w:rPr>
        <w:t xml:space="preserve">e tender dossier </w:t>
      </w:r>
      <w:r w:rsidR="009B2B65" w:rsidRPr="009B2B65">
        <w:rPr>
          <w:rFonts w:ascii="Times New Roman" w:hAnsi="Times New Roman"/>
          <w:sz w:val="22"/>
          <w:lang w:val="en-IE"/>
        </w:rPr>
        <w:t>and „Ne otvarati ponudu pre sednice za otvaranje ponuda“</w:t>
      </w:r>
    </w:p>
    <w:p w14:paraId="579455BA" w14:textId="77777777" w:rsidR="0047783A" w:rsidRPr="009B2B65" w:rsidRDefault="0047783A" w:rsidP="00D45256">
      <w:pPr>
        <w:pStyle w:val="Heading2"/>
        <w:keepNext w:val="0"/>
        <w:ind w:left="1134" w:hanging="283"/>
        <w:jc w:val="both"/>
        <w:rPr>
          <w:rFonts w:ascii="Times New Roman" w:hAnsi="Times New Roman"/>
          <w:sz w:val="22"/>
          <w:lang w:val="en-IE"/>
        </w:rPr>
      </w:pPr>
      <w:r w:rsidRPr="009B2B65">
        <w:rPr>
          <w:rFonts w:ascii="Times New Roman" w:hAnsi="Times New Roman"/>
          <w:sz w:val="22"/>
          <w:lang w:val="en-GB"/>
        </w:rPr>
        <w:t>e)</w:t>
      </w:r>
      <w:r w:rsidRPr="009B2B65">
        <w:rPr>
          <w:rFonts w:ascii="Times New Roman" w:hAnsi="Times New Roman"/>
          <w:sz w:val="22"/>
          <w:lang w:val="en-GB"/>
        </w:rPr>
        <w:tab/>
        <w:t>the name of the tenderer.</w:t>
      </w:r>
    </w:p>
    <w:p w14:paraId="70A99683" w14:textId="1F83D2CA" w:rsidR="0047783A" w:rsidRPr="009B2B65" w:rsidRDefault="0047783A" w:rsidP="009956B4">
      <w:pPr>
        <w:pStyle w:val="Heading2"/>
        <w:keepNext w:val="0"/>
        <w:ind w:left="567"/>
        <w:jc w:val="both"/>
        <w:rPr>
          <w:rFonts w:ascii="Times New Roman" w:hAnsi="Times New Roman"/>
          <w:sz w:val="22"/>
          <w:lang w:val="en-GB"/>
        </w:rPr>
      </w:pPr>
      <w:bookmarkStart w:id="19" w:name="_Hlk168671040"/>
      <w:r w:rsidRPr="009B2B65">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4688DDE7" w:rsidR="0047783A" w:rsidRPr="00D45256" w:rsidRDefault="00A633C6" w:rsidP="00D45256">
      <w:pPr>
        <w:pStyle w:val="Heading1"/>
        <w:rPr>
          <w:lang w:val="en-IE"/>
        </w:rPr>
      </w:pPr>
      <w:bookmarkStart w:id="20" w:name="_Toc42488080"/>
      <w:bookmarkEnd w:id="19"/>
      <w:r w:rsidRPr="00D45256">
        <w:rPr>
          <w:lang w:val="en-IE"/>
        </w:rPr>
        <w:t>11.</w:t>
      </w:r>
      <w:r w:rsidR="005A3D33" w:rsidRPr="00D45256">
        <w:rPr>
          <w:lang w:val="en-IE"/>
        </w:rPr>
        <w:tab/>
      </w:r>
      <w:r w:rsidR="0047783A" w:rsidRPr="00D45256">
        <w:rPr>
          <w:lang w:val="en-IE"/>
        </w:rPr>
        <w:t>Content of tenders</w:t>
      </w:r>
      <w:bookmarkEnd w:id="20"/>
    </w:p>
    <w:p w14:paraId="785536C2" w14:textId="21076585" w:rsidR="00732AAE" w:rsidRPr="006E6DD2" w:rsidRDefault="00732AAE" w:rsidP="00D45256">
      <w:pPr>
        <w:pStyle w:val="Text1"/>
        <w:ind w:left="567"/>
        <w:rPr>
          <w:bCs/>
          <w:sz w:val="22"/>
        </w:rPr>
      </w:pPr>
      <w:r w:rsidRPr="006E6DD2">
        <w:rPr>
          <w:bCs/>
          <w:sz w:val="22"/>
        </w:rPr>
        <w:t xml:space="preserve">The tender must include a technical offer and a financial offer, </w:t>
      </w:r>
      <w:r w:rsidR="00AD0140" w:rsidRPr="006E6DD2">
        <w:rPr>
          <w:bCs/>
          <w:sz w:val="22"/>
        </w:rPr>
        <w:t>which must be submitted in separate envelopes</w:t>
      </w:r>
      <w:r w:rsidR="00144A7D" w:rsidRPr="006E6DD2">
        <w:rPr>
          <w:bCs/>
          <w:sz w:val="22"/>
        </w:rPr>
        <w:t xml:space="preserve"> </w:t>
      </w:r>
      <w:r w:rsidR="00144A7D" w:rsidRPr="006E6DD2">
        <w:rPr>
          <w:sz w:val="22"/>
        </w:rPr>
        <w:t>either by post or by hand-delivery</w:t>
      </w:r>
      <w:r w:rsidR="00144A7D" w:rsidRPr="006E6DD2">
        <w:rPr>
          <w:bCs/>
          <w:sz w:val="22"/>
        </w:rPr>
        <w:t>.</w:t>
      </w:r>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3A9CA1BC"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w:t>
      </w:r>
      <w:r w:rsidR="006E6DD2">
        <w:rPr>
          <w:rFonts w:ascii="Times New Roman" w:hAnsi="Times New Roman"/>
          <w:sz w:val="22"/>
          <w:szCs w:val="22"/>
          <w:lang w:val="en-GB"/>
        </w:rPr>
        <w:t>uding any documentation require</w:t>
      </w:r>
      <w:r w:rsidR="00373711">
        <w:rPr>
          <w:rFonts w:ascii="Times New Roman" w:hAnsi="Times New Roman"/>
          <w:sz w:val="22"/>
          <w:szCs w:val="22"/>
          <w:lang w:val="en-GB"/>
        </w:rPr>
        <w:t>d</w:t>
      </w:r>
      <w:r w:rsidR="006E6DD2">
        <w:rPr>
          <w:rFonts w:ascii="Times New Roman" w:hAnsi="Times New Roman"/>
          <w:sz w:val="22"/>
          <w:szCs w:val="22"/>
          <w:lang w:val="en-GB"/>
        </w:rPr>
        <w:t>.</w:t>
      </w:r>
    </w:p>
    <w:p w14:paraId="63F5D5F5" w14:textId="3798C26F" w:rsidR="0047783A"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26479B4C"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6E6DD2">
        <w:rPr>
          <w:rFonts w:ascii="Times New Roman" w:hAnsi="Times New Roman"/>
          <w:sz w:val="22"/>
          <w:szCs w:val="22"/>
          <w:lang w:val="en-GB"/>
        </w:rPr>
        <w:t>DDP</w:t>
      </w:r>
      <w:r w:rsidRPr="006E6DD2">
        <w:rPr>
          <w:rStyle w:val="FootnoteReference"/>
          <w:rFonts w:ascii="Times New Roman" w:hAnsi="Times New Roman"/>
        </w:rPr>
        <w:footnoteReference w:id="5"/>
      </w:r>
      <w:r w:rsidRPr="006E6DD2">
        <w:rPr>
          <w:rFonts w:ascii="Times New Roman" w:hAnsi="Times New Roman"/>
          <w:sz w:val="22"/>
          <w:szCs w:val="22"/>
          <w:lang w:val="en-GB"/>
        </w:rPr>
        <w:t xml:space="preserve"> </w:t>
      </w:r>
      <w:r w:rsidR="000665DF" w:rsidRPr="006E6DD2">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6E6DD2">
        <w:rPr>
          <w:rFonts w:ascii="Times New Roman" w:hAnsi="Times New Roman"/>
          <w:sz w:val="22"/>
          <w:szCs w:val="22"/>
          <w:lang w:val="en-GB"/>
        </w:rPr>
        <w:t>.</w:t>
      </w:r>
    </w:p>
    <w:p w14:paraId="664111AC" w14:textId="4E7B4214" w:rsidR="0047783A" w:rsidRDefault="0047783A" w:rsidP="00D45256">
      <w:pPr>
        <w:ind w:left="567"/>
        <w:jc w:val="both"/>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r w:rsidR="00180444">
        <w:rPr>
          <w:rFonts w:ascii="Times New Roman" w:hAnsi="Times New Roman"/>
          <w:sz w:val="22"/>
          <w:szCs w:val="22"/>
        </w:rPr>
        <w:t xml:space="preserve"> </w:t>
      </w:r>
      <w:r w:rsidR="00180444" w:rsidRPr="00180444">
        <w:rPr>
          <w:rFonts w:ascii="Times New Roman" w:hAnsi="Times New Roman"/>
          <w:sz w:val="22"/>
          <w:szCs w:val="22"/>
          <w:lang w:val="en-IE"/>
        </w:rPr>
        <w:t>All amounts are to be quoted excluding taxes. VAT, if applicable, is to be mentioned separately.</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597CE43" w14:textId="77777777" w:rsidR="00121B65" w:rsidRPr="00121B65" w:rsidRDefault="00405BF8" w:rsidP="00D45256">
      <w:pPr>
        <w:ind w:left="567"/>
        <w:jc w:val="both"/>
        <w:rPr>
          <w:rFonts w:ascii="Times New Roman" w:hAnsi="Times New Roman"/>
          <w:sz w:val="22"/>
          <w:szCs w:val="22"/>
        </w:rPr>
      </w:pPr>
      <w:r w:rsidRPr="00121B65">
        <w:rPr>
          <w:rFonts w:ascii="Times New Roman" w:hAnsi="Times New Roman"/>
          <w:sz w:val="22"/>
          <w:szCs w:val="22"/>
        </w:rPr>
        <w:t>The original signed tender guarantee</w:t>
      </w:r>
      <w:r w:rsidR="00121B65" w:rsidRPr="00121B65">
        <w:rPr>
          <w:rFonts w:ascii="Times New Roman" w:hAnsi="Times New Roman"/>
          <w:sz w:val="22"/>
          <w:szCs w:val="22"/>
        </w:rPr>
        <w:t xml:space="preserve"> for: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2484"/>
      </w:tblGrid>
      <w:tr w:rsidR="00121B65" w:rsidRPr="0053797B" w14:paraId="58E988C6" w14:textId="77777777" w:rsidTr="003723C7">
        <w:trPr>
          <w:jc w:val="center"/>
        </w:trPr>
        <w:tc>
          <w:tcPr>
            <w:tcW w:w="1381" w:type="dxa"/>
            <w:shd w:val="clear" w:color="auto" w:fill="auto"/>
            <w:vAlign w:val="center"/>
          </w:tcPr>
          <w:p w14:paraId="7446EF9C" w14:textId="77777777" w:rsidR="00121B65" w:rsidRDefault="00121B65" w:rsidP="003723C7">
            <w:pPr>
              <w:jc w:val="center"/>
              <w:rPr>
                <w:rFonts w:ascii="Times New Roman" w:hAnsi="Times New Roman"/>
                <w:b/>
                <w:sz w:val="22"/>
                <w:szCs w:val="22"/>
              </w:rPr>
            </w:pPr>
            <w:r>
              <w:rPr>
                <w:rFonts w:ascii="Times New Roman" w:hAnsi="Times New Roman"/>
                <w:b/>
                <w:sz w:val="22"/>
                <w:szCs w:val="22"/>
              </w:rPr>
              <w:t>Lot 1:</w:t>
            </w:r>
          </w:p>
        </w:tc>
        <w:tc>
          <w:tcPr>
            <w:tcW w:w="2484" w:type="dxa"/>
            <w:shd w:val="clear" w:color="auto" w:fill="auto"/>
            <w:vAlign w:val="center"/>
          </w:tcPr>
          <w:p w14:paraId="606334B2" w14:textId="25C4FC3A" w:rsidR="00121B65" w:rsidRPr="0053797B" w:rsidRDefault="00121B65" w:rsidP="007F4EC5">
            <w:pPr>
              <w:jc w:val="center"/>
              <w:rPr>
                <w:rFonts w:ascii="Times New Roman" w:hAnsi="Times New Roman"/>
                <w:b/>
                <w:bCs/>
                <w:sz w:val="22"/>
                <w:szCs w:val="22"/>
              </w:rPr>
            </w:pPr>
            <w:r>
              <w:rPr>
                <w:rFonts w:ascii="Times New Roman" w:hAnsi="Times New Roman"/>
                <w:b/>
                <w:bCs/>
                <w:sz w:val="22"/>
                <w:szCs w:val="22"/>
              </w:rPr>
              <w:t xml:space="preserve">  </w:t>
            </w:r>
            <w:r w:rsidR="007F4EC5">
              <w:rPr>
                <w:rFonts w:ascii="Times New Roman" w:hAnsi="Times New Roman"/>
                <w:b/>
                <w:bCs/>
                <w:sz w:val="22"/>
                <w:szCs w:val="22"/>
              </w:rPr>
              <w:t>8.0</w:t>
            </w:r>
            <w:r>
              <w:rPr>
                <w:rFonts w:ascii="Times New Roman" w:hAnsi="Times New Roman"/>
                <w:b/>
                <w:bCs/>
                <w:sz w:val="22"/>
                <w:szCs w:val="22"/>
              </w:rPr>
              <w:t>00,00</w:t>
            </w:r>
            <w:r w:rsidRPr="0053797B">
              <w:rPr>
                <w:rFonts w:ascii="Times New Roman" w:hAnsi="Times New Roman"/>
                <w:b/>
                <w:bCs/>
                <w:sz w:val="22"/>
                <w:szCs w:val="22"/>
              </w:rPr>
              <w:t xml:space="preserve"> EUR</w:t>
            </w:r>
          </w:p>
        </w:tc>
      </w:tr>
      <w:tr w:rsidR="00121B65" w:rsidRPr="0053797B" w14:paraId="76B2AA09" w14:textId="77777777" w:rsidTr="003723C7">
        <w:trPr>
          <w:jc w:val="center"/>
        </w:trPr>
        <w:tc>
          <w:tcPr>
            <w:tcW w:w="1381" w:type="dxa"/>
            <w:shd w:val="clear" w:color="auto" w:fill="auto"/>
            <w:vAlign w:val="center"/>
          </w:tcPr>
          <w:p w14:paraId="1230F44A" w14:textId="29B279CA" w:rsidR="00121B65" w:rsidRDefault="00121B65" w:rsidP="00392FAF">
            <w:pPr>
              <w:jc w:val="center"/>
              <w:rPr>
                <w:rFonts w:ascii="Times New Roman" w:hAnsi="Times New Roman"/>
                <w:b/>
                <w:sz w:val="22"/>
                <w:szCs w:val="22"/>
              </w:rPr>
            </w:pPr>
            <w:r>
              <w:rPr>
                <w:rFonts w:ascii="Times New Roman" w:hAnsi="Times New Roman"/>
                <w:b/>
                <w:sz w:val="22"/>
                <w:szCs w:val="22"/>
              </w:rPr>
              <w:t xml:space="preserve">Lot </w:t>
            </w:r>
            <w:r w:rsidR="00392FAF">
              <w:rPr>
                <w:rFonts w:ascii="Times New Roman" w:hAnsi="Times New Roman"/>
                <w:b/>
                <w:sz w:val="22"/>
                <w:szCs w:val="22"/>
              </w:rPr>
              <w:t>2</w:t>
            </w:r>
            <w:r>
              <w:rPr>
                <w:rFonts w:ascii="Times New Roman" w:hAnsi="Times New Roman"/>
                <w:b/>
                <w:sz w:val="22"/>
                <w:szCs w:val="22"/>
              </w:rPr>
              <w:t>:</w:t>
            </w:r>
          </w:p>
        </w:tc>
        <w:tc>
          <w:tcPr>
            <w:tcW w:w="2484" w:type="dxa"/>
            <w:shd w:val="clear" w:color="auto" w:fill="auto"/>
            <w:vAlign w:val="center"/>
          </w:tcPr>
          <w:p w14:paraId="7B1884FC" w14:textId="77777777" w:rsidR="00121B65" w:rsidRDefault="00121B65" w:rsidP="003723C7">
            <w:pPr>
              <w:jc w:val="center"/>
              <w:rPr>
                <w:rFonts w:ascii="Times New Roman" w:hAnsi="Times New Roman"/>
                <w:b/>
                <w:bCs/>
                <w:sz w:val="22"/>
                <w:szCs w:val="22"/>
              </w:rPr>
            </w:pPr>
            <w:r>
              <w:rPr>
                <w:rFonts w:ascii="Times New Roman" w:hAnsi="Times New Roman"/>
                <w:b/>
                <w:bCs/>
                <w:sz w:val="22"/>
                <w:szCs w:val="22"/>
              </w:rPr>
              <w:t>2.000,00 EUR</w:t>
            </w:r>
          </w:p>
        </w:tc>
      </w:tr>
      <w:tr w:rsidR="00121B65" w:rsidRPr="0053797B" w14:paraId="5EEE5D1D" w14:textId="77777777" w:rsidTr="003723C7">
        <w:trPr>
          <w:jc w:val="center"/>
        </w:trPr>
        <w:tc>
          <w:tcPr>
            <w:tcW w:w="1381" w:type="dxa"/>
            <w:shd w:val="clear" w:color="auto" w:fill="auto"/>
            <w:vAlign w:val="center"/>
          </w:tcPr>
          <w:p w14:paraId="3F320A17" w14:textId="5B2A9BC1" w:rsidR="00121B65" w:rsidRDefault="00121B65" w:rsidP="007F4EC5">
            <w:pPr>
              <w:jc w:val="center"/>
              <w:rPr>
                <w:rFonts w:ascii="Times New Roman" w:hAnsi="Times New Roman"/>
                <w:b/>
                <w:sz w:val="22"/>
                <w:szCs w:val="22"/>
              </w:rPr>
            </w:pPr>
            <w:r>
              <w:rPr>
                <w:rFonts w:ascii="Times New Roman" w:hAnsi="Times New Roman"/>
                <w:b/>
                <w:sz w:val="22"/>
                <w:szCs w:val="22"/>
              </w:rPr>
              <w:t xml:space="preserve">Lot </w:t>
            </w:r>
            <w:r w:rsidR="007F4EC5">
              <w:rPr>
                <w:rFonts w:ascii="Times New Roman" w:hAnsi="Times New Roman"/>
                <w:b/>
                <w:sz w:val="22"/>
                <w:szCs w:val="22"/>
              </w:rPr>
              <w:t>3</w:t>
            </w:r>
            <w:r>
              <w:rPr>
                <w:rFonts w:ascii="Times New Roman" w:hAnsi="Times New Roman"/>
                <w:b/>
                <w:sz w:val="22"/>
                <w:szCs w:val="22"/>
              </w:rPr>
              <w:t xml:space="preserve">: </w:t>
            </w:r>
          </w:p>
        </w:tc>
        <w:tc>
          <w:tcPr>
            <w:tcW w:w="2484" w:type="dxa"/>
            <w:shd w:val="clear" w:color="auto" w:fill="auto"/>
            <w:vAlign w:val="center"/>
          </w:tcPr>
          <w:p w14:paraId="7DB9E0B4" w14:textId="77777777" w:rsidR="00121B65" w:rsidRPr="0053797B" w:rsidRDefault="00121B65" w:rsidP="003723C7">
            <w:pPr>
              <w:jc w:val="center"/>
              <w:rPr>
                <w:rFonts w:ascii="Times New Roman" w:hAnsi="Times New Roman"/>
                <w:b/>
                <w:bCs/>
                <w:sz w:val="22"/>
                <w:szCs w:val="22"/>
              </w:rPr>
            </w:pPr>
            <w:r>
              <w:rPr>
                <w:rFonts w:ascii="Times New Roman" w:hAnsi="Times New Roman"/>
                <w:b/>
                <w:bCs/>
                <w:sz w:val="22"/>
                <w:szCs w:val="22"/>
              </w:rPr>
              <w:t xml:space="preserve"> 3.500,00 </w:t>
            </w:r>
            <w:r w:rsidRPr="0053797B">
              <w:rPr>
                <w:rFonts w:ascii="Times New Roman" w:hAnsi="Times New Roman"/>
                <w:b/>
                <w:bCs/>
                <w:sz w:val="22"/>
                <w:szCs w:val="22"/>
              </w:rPr>
              <w:t>EUR</w:t>
            </w:r>
          </w:p>
        </w:tc>
      </w:tr>
    </w:tbl>
    <w:p w14:paraId="5ECD641A" w14:textId="3D913083" w:rsidR="007F4EC5" w:rsidRDefault="0037082E" w:rsidP="0037082E">
      <w:pPr>
        <w:pStyle w:val="Text1"/>
        <w:numPr>
          <w:ilvl w:val="0"/>
          <w:numId w:val="36"/>
        </w:numPr>
        <w:ind w:left="1134" w:hanging="425"/>
        <w:rPr>
          <w:sz w:val="22"/>
        </w:rPr>
      </w:pPr>
      <w:r>
        <w:rPr>
          <w:sz w:val="22"/>
        </w:rPr>
        <w:t xml:space="preserve">The </w:t>
      </w:r>
      <w:r w:rsidRPr="00121B65">
        <w:rPr>
          <w:sz w:val="22"/>
        </w:rPr>
        <w:t xml:space="preserve">"Tender form for a supply contract", together with Annex 1 </w:t>
      </w:r>
      <w:r w:rsidRPr="00121B65">
        <w:rPr>
          <w:b/>
          <w:sz w:val="22"/>
        </w:rPr>
        <w:t>"Declaration on honour on exclusion criteria and selection criteria"</w:t>
      </w:r>
      <w:r w:rsidRPr="00121B65">
        <w:rPr>
          <w:sz w:val="22"/>
        </w:rPr>
        <w:t>, both duly completed, which includes the</w:t>
      </w:r>
      <w:r w:rsidRPr="00121B65">
        <w:rPr>
          <w:sz w:val="22"/>
          <w:u w:val="single"/>
        </w:rPr>
        <w:t xml:space="preserve"> </w:t>
      </w:r>
      <w:r w:rsidRPr="00121B65">
        <w:rPr>
          <w:sz w:val="22"/>
        </w:rPr>
        <w:t>tenderer’s declaration, point 7, (from each member if a consortium, (if any)).</w:t>
      </w:r>
      <w:r>
        <w:rPr>
          <w:sz w:val="22"/>
        </w:rPr>
        <w:t xml:space="preserve"> </w:t>
      </w:r>
    </w:p>
    <w:p w14:paraId="68E99525" w14:textId="418752BF" w:rsidR="0037082E" w:rsidRDefault="0037082E" w:rsidP="007F4EC5">
      <w:pPr>
        <w:pStyle w:val="Text1"/>
        <w:ind w:left="1134"/>
        <w:rPr>
          <w:sz w:val="22"/>
        </w:rPr>
      </w:pPr>
      <w:r w:rsidRPr="00121B65">
        <w:rPr>
          <w:sz w:val="22"/>
        </w:rPr>
        <w:lastRenderedPageBreak/>
        <w:t xml:space="preserve">Signed originals of the Declaration on honour shall be submitted. </w:t>
      </w:r>
    </w:p>
    <w:p w14:paraId="09BD5983" w14:textId="77777777" w:rsidR="00364A2F" w:rsidRDefault="00364A2F" w:rsidP="00364A2F">
      <w:pPr>
        <w:pStyle w:val="Text1"/>
        <w:numPr>
          <w:ilvl w:val="0"/>
          <w:numId w:val="36"/>
        </w:numPr>
        <w:rPr>
          <w:sz w:val="22"/>
        </w:rPr>
      </w:pPr>
      <w:r w:rsidRPr="00364A2F">
        <w:rPr>
          <w:sz w:val="22"/>
        </w:rPr>
        <w:t>A completed identification form (see Annex V to the draft contract) and supporting documents to the identification form.</w:t>
      </w:r>
    </w:p>
    <w:p w14:paraId="25AD8BB5" w14:textId="0717E5F1"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4D3DCE14" w:rsidR="0047783A" w:rsidRDefault="0047783A" w:rsidP="00D45256">
      <w:pPr>
        <w:pStyle w:val="Text1"/>
        <w:numPr>
          <w:ilvl w:val="0"/>
          <w:numId w:val="36"/>
        </w:numPr>
        <w:ind w:left="1134" w:hanging="425"/>
        <w:rPr>
          <w:sz w:val="22"/>
        </w:rPr>
      </w:pPr>
      <w:r w:rsidRPr="00E82463">
        <w:rPr>
          <w:sz w:val="22"/>
        </w:rPr>
        <w:t xml:space="preserve">A description of the warranty conditions, which must be in accordance with the conditions laid down in Article 32 of the </w:t>
      </w:r>
      <w:r w:rsidR="005C1201">
        <w:rPr>
          <w:sz w:val="22"/>
        </w:rPr>
        <w:t>g</w:t>
      </w:r>
      <w:r w:rsidRPr="00E82463">
        <w:rPr>
          <w:sz w:val="22"/>
        </w:rPr>
        <w:t xml:space="preserve">eneral </w:t>
      </w:r>
      <w:r w:rsidR="005C1201">
        <w:rPr>
          <w:sz w:val="22"/>
        </w:rPr>
        <w:t>c</w:t>
      </w:r>
      <w:r w:rsidRPr="00E82463">
        <w:rPr>
          <w:sz w:val="22"/>
        </w:rPr>
        <w:t>onditions</w:t>
      </w:r>
      <w:r w:rsidR="00121B65" w:rsidRPr="00121B65">
        <w:rPr>
          <w:sz w:val="22"/>
        </w:rPr>
        <w:t>.</w:t>
      </w:r>
    </w:p>
    <w:p w14:paraId="5717B7A5" w14:textId="26785711" w:rsidR="00121B65" w:rsidRPr="00121B65" w:rsidRDefault="00121B65" w:rsidP="00D45256">
      <w:pPr>
        <w:pStyle w:val="Text1"/>
        <w:numPr>
          <w:ilvl w:val="0"/>
          <w:numId w:val="36"/>
        </w:numPr>
        <w:ind w:left="1134" w:hanging="425"/>
        <w:rPr>
          <w:sz w:val="22"/>
        </w:rPr>
      </w:pPr>
      <w:r>
        <w:rPr>
          <w:sz w:val="22"/>
        </w:rPr>
        <w:t>A description of the organisation of the commercial warranty tendered in accordance with the conditions laid down in Article 32 of the special conditions.</w:t>
      </w:r>
    </w:p>
    <w:p w14:paraId="497EF612" w14:textId="77777777" w:rsidR="0047783A" w:rsidRPr="00E82463" w:rsidRDefault="0047783A" w:rsidP="00D45256">
      <w:pPr>
        <w:pStyle w:val="Text1"/>
        <w:numPr>
          <w:ilvl w:val="0"/>
          <w:numId w:val="36"/>
        </w:numPr>
        <w:ind w:left="1134" w:hanging="425"/>
        <w:rPr>
          <w:sz w:val="22"/>
        </w:rPr>
      </w:pPr>
      <w:r w:rsidRPr="00E82463">
        <w:rPr>
          <w:sz w:val="22"/>
        </w:rPr>
        <w:t>Duly authorised signature: an official document (statutes, power of attorney, notary statement, etc.) proving that the person who signs on behalf of the company</w:t>
      </w:r>
      <w:r w:rsidR="000D66C0">
        <w:rPr>
          <w:sz w:val="22"/>
        </w:rPr>
        <w:t xml:space="preserve">, </w:t>
      </w:r>
      <w:r w:rsidRPr="00E82463">
        <w:rPr>
          <w:sz w:val="22"/>
        </w:rPr>
        <w:t>joint venture</w:t>
      </w:r>
      <w:r w:rsidR="000D66C0">
        <w:rPr>
          <w:sz w:val="22"/>
        </w:rPr>
        <w:t xml:space="preserve"> or </w:t>
      </w:r>
      <w:r w:rsidRPr="00E82463">
        <w:rPr>
          <w:sz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46AD34" w:rsidR="0047783A" w:rsidRPr="00D45256" w:rsidRDefault="00A633C6" w:rsidP="00D45256">
      <w:pPr>
        <w:pStyle w:val="Heading1"/>
        <w:rPr>
          <w:lang w:val="en-IE"/>
        </w:rPr>
      </w:pPr>
      <w:bookmarkStart w:id="21" w:name="_Toc42488081"/>
      <w:r w:rsidRPr="00D45256">
        <w:rPr>
          <w:lang w:val="en-IE"/>
        </w:rPr>
        <w:t>12.</w:t>
      </w:r>
      <w:r w:rsidR="005A3D33" w:rsidRPr="00D45256">
        <w:rPr>
          <w:lang w:val="en-IE"/>
        </w:rPr>
        <w:tab/>
      </w:r>
      <w:r w:rsidR="0047783A" w:rsidRPr="00D45256">
        <w:rPr>
          <w:lang w:val="en-IE"/>
        </w:rPr>
        <w:t xml:space="preserve">Taxes and </w:t>
      </w:r>
      <w:r w:rsidR="0047783A" w:rsidRPr="00D45256">
        <w:rPr>
          <w:lang w:val="en-GB"/>
        </w:rPr>
        <w:t>other</w:t>
      </w:r>
      <w:r w:rsidR="0047783A" w:rsidRPr="00D45256">
        <w:rPr>
          <w:lang w:val="en-IE"/>
        </w:rPr>
        <w:t xml:space="preserve"> charges</w:t>
      </w:r>
      <w:bookmarkEnd w:id="21"/>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4491884C" w14:textId="2786DC66" w:rsidR="0037082E" w:rsidRPr="00B1254B" w:rsidRDefault="0037082E" w:rsidP="0037082E">
      <w:pPr>
        <w:pStyle w:val="Heading2"/>
        <w:ind w:left="567"/>
        <w:jc w:val="both"/>
        <w:rPr>
          <w:rFonts w:ascii="Times New Roman" w:hAnsi="Times New Roman"/>
          <w:sz w:val="22"/>
          <w:lang w:val="en-GB"/>
        </w:rPr>
      </w:pPr>
      <w:bookmarkStart w:id="22" w:name="_Toc42488082"/>
      <w:r w:rsidRPr="007467D1">
        <w:rPr>
          <w:rFonts w:ascii="Times New Roman" w:hAnsi="Times New Roman"/>
          <w:sz w:val="22"/>
          <w:szCs w:val="22"/>
        </w:rPr>
        <w:t>The European Commission and</w:t>
      </w:r>
      <w:r>
        <w:rPr>
          <w:rFonts w:ascii="Times New Roman" w:hAnsi="Times New Roman"/>
          <w:sz w:val="22"/>
          <w:szCs w:val="22"/>
        </w:rPr>
        <w:t xml:space="preserve"> the Republic of Serbia </w:t>
      </w:r>
      <w:r w:rsidRPr="00B1254B">
        <w:rPr>
          <w:rFonts w:ascii="Times New Roman" w:hAnsi="Times New Roman"/>
          <w:sz w:val="22"/>
          <w:lang w:val="en-GB"/>
        </w:rPr>
        <w:t xml:space="preserve">have agreed in the </w:t>
      </w:r>
      <w:r>
        <w:rPr>
          <w:rFonts w:ascii="Times New Roman" w:hAnsi="Times New Roman"/>
          <w:sz w:val="22"/>
          <w:lang w:val="en-GB"/>
        </w:rPr>
        <w:t xml:space="preserve">Financial </w:t>
      </w:r>
      <w:r w:rsidRPr="00B1254B">
        <w:rPr>
          <w:rFonts w:ascii="Times New Roman" w:hAnsi="Times New Roman"/>
          <w:sz w:val="22"/>
          <w:lang w:val="en-GB"/>
        </w:rPr>
        <w:t xml:space="preserve">Framework </w:t>
      </w:r>
      <w:r>
        <w:rPr>
          <w:rFonts w:ascii="Times New Roman" w:hAnsi="Times New Roman"/>
          <w:sz w:val="22"/>
          <w:lang w:val="en-GB"/>
        </w:rPr>
        <w:t xml:space="preserve">Partnership </w:t>
      </w:r>
      <w:r w:rsidRPr="00B1254B">
        <w:rPr>
          <w:rFonts w:ascii="Times New Roman" w:hAnsi="Times New Roman"/>
          <w:sz w:val="22"/>
          <w:lang w:val="en-GB"/>
        </w:rPr>
        <w:t xml:space="preserve">Agreement signed on </w:t>
      </w:r>
      <w:r w:rsidR="007F4EC5">
        <w:rPr>
          <w:rFonts w:ascii="Times New Roman" w:hAnsi="Times New Roman"/>
          <w:sz w:val="22"/>
          <w:lang w:val="en-GB"/>
        </w:rPr>
        <w:t xml:space="preserve">20 December </w:t>
      </w:r>
      <w:r>
        <w:rPr>
          <w:rFonts w:ascii="Times New Roman" w:hAnsi="Times New Roman"/>
          <w:sz w:val="22"/>
          <w:lang w:val="en-GB"/>
        </w:rPr>
        <w:t>2022</w:t>
      </w:r>
      <w:r w:rsidRPr="00B1254B">
        <w:rPr>
          <w:rFonts w:ascii="Times New Roman" w:hAnsi="Times New Roman"/>
          <w:sz w:val="22"/>
          <w:lang w:val="en-GB"/>
        </w:rPr>
        <w:t xml:space="preserve"> to allow full exemption from the taxes in accordance with Article 28 of the Framework </w:t>
      </w:r>
      <w:r>
        <w:rPr>
          <w:rFonts w:ascii="Times New Roman" w:hAnsi="Times New Roman"/>
          <w:sz w:val="22"/>
          <w:lang w:val="en-GB"/>
        </w:rPr>
        <w:t xml:space="preserve">Partnership </w:t>
      </w:r>
      <w:r w:rsidRPr="00B1254B">
        <w:rPr>
          <w:rFonts w:ascii="Times New Roman" w:hAnsi="Times New Roman"/>
          <w:sz w:val="22"/>
          <w:lang w:val="en-GB"/>
        </w:rPr>
        <w:t>Agreement.</w:t>
      </w:r>
    </w:p>
    <w:p w14:paraId="1E2692DE" w14:textId="77777777" w:rsidR="0037082E" w:rsidRDefault="0037082E" w:rsidP="0037082E">
      <w:pPr>
        <w:ind w:left="567"/>
        <w:jc w:val="both"/>
        <w:rPr>
          <w:rStyle w:val="Hyperlink"/>
          <w:rFonts w:ascii="Times New Roman" w:hAnsi="Times New Roman"/>
          <w:sz w:val="22"/>
        </w:rPr>
      </w:pPr>
      <w:r w:rsidRPr="00B1254B">
        <w:rPr>
          <w:rFonts w:ascii="Times New Roman" w:hAnsi="Times New Roman"/>
          <w:sz w:val="22"/>
        </w:rPr>
        <w:t xml:space="preserve">Detailed information is available on the website: </w:t>
      </w:r>
      <w:hyperlink r:id="rId10" w:history="1">
        <w:r w:rsidRPr="00344B6C">
          <w:rPr>
            <w:rStyle w:val="Hyperlink"/>
            <w:rFonts w:ascii="Times New Roman" w:hAnsi="Times New Roman"/>
            <w:sz w:val="22"/>
          </w:rPr>
          <w:t>www.cfcu.gov.rs</w:t>
        </w:r>
      </w:hyperlink>
    </w:p>
    <w:p w14:paraId="09EA0EDD" w14:textId="1D6F9E40" w:rsidR="0047783A" w:rsidRPr="00D45256" w:rsidRDefault="00A633C6" w:rsidP="00D45256">
      <w:pPr>
        <w:pStyle w:val="Heading1"/>
        <w:rPr>
          <w:lang w:val="en-IE"/>
        </w:rPr>
      </w:pPr>
      <w:r w:rsidRPr="00D45256">
        <w:rPr>
          <w:lang w:val="en-IE"/>
        </w:rPr>
        <w:t>13.</w:t>
      </w:r>
      <w:r w:rsidR="005A3D33" w:rsidRPr="00D45256">
        <w:rPr>
          <w:lang w:val="en-IE"/>
        </w:rPr>
        <w:tab/>
      </w:r>
      <w:r w:rsidR="0047783A" w:rsidRPr="00D45256">
        <w:rPr>
          <w:lang w:val="en-IE"/>
        </w:rPr>
        <w:t>Additional information before the deadline for submission of tenders</w:t>
      </w:r>
      <w:bookmarkEnd w:id="22"/>
    </w:p>
    <w:p w14:paraId="51A1D679" w14:textId="5E16C87A" w:rsidR="0047783A" w:rsidRDefault="0047783A" w:rsidP="00767390">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852AFF0" w14:textId="4EBEE7CB" w:rsidR="00364A2F" w:rsidRDefault="00443B04" w:rsidP="00EF176E">
      <w:pPr>
        <w:pStyle w:val="BodyText"/>
        <w:spacing w:before="0" w:after="0"/>
        <w:ind w:left="567"/>
        <w:jc w:val="both"/>
        <w:rPr>
          <w:rFonts w:ascii="Times New Roman" w:hAnsi="Times New Roman"/>
          <w:sz w:val="22"/>
        </w:rPr>
      </w:pPr>
      <w:r w:rsidRPr="001B2B16">
        <w:rPr>
          <w:rFonts w:ascii="Times New Roman" w:hAnsi="Times New Roman"/>
          <w:sz w:val="22"/>
        </w:rPr>
        <w:t xml:space="preserve">Tenderers may submit questions in writing to the following </w:t>
      </w:r>
      <w:r w:rsidR="00364A2F">
        <w:rPr>
          <w:rFonts w:ascii="Times New Roman" w:hAnsi="Times New Roman"/>
          <w:sz w:val="22"/>
        </w:rPr>
        <w:t xml:space="preserve">e-mail </w:t>
      </w:r>
      <w:r w:rsidRPr="001B2B16">
        <w:rPr>
          <w:rFonts w:ascii="Times New Roman" w:hAnsi="Times New Roman"/>
          <w:sz w:val="22"/>
        </w:rPr>
        <w:t xml:space="preserve">address </w:t>
      </w:r>
      <w:r w:rsidR="00364A2F">
        <w:rPr>
          <w:rFonts w:ascii="Times New Roman" w:hAnsi="Times New Roman"/>
          <w:sz w:val="22"/>
        </w:rPr>
        <w:t xml:space="preserve">: </w:t>
      </w:r>
      <w:hyperlink r:id="rId11" w:history="1">
        <w:r w:rsidR="00364A2F" w:rsidRPr="0035105C">
          <w:rPr>
            <w:rStyle w:val="Hyperlink"/>
            <w:rFonts w:ascii="Times New Roman" w:hAnsi="Times New Roman"/>
            <w:sz w:val="22"/>
          </w:rPr>
          <w:t>cfcu.questions</w:t>
        </w:r>
        <w:r w:rsidR="00364A2F" w:rsidRPr="0035105C">
          <w:rPr>
            <w:rStyle w:val="Hyperlink"/>
            <w:rFonts w:ascii="Times New Roman" w:hAnsi="Times New Roman"/>
            <w:sz w:val="22"/>
            <w:lang w:val="en-US"/>
          </w:rPr>
          <w:t>@</w:t>
        </w:r>
        <w:r w:rsidR="00364A2F" w:rsidRPr="0035105C">
          <w:rPr>
            <w:rStyle w:val="Hyperlink"/>
            <w:rFonts w:ascii="Times New Roman" w:hAnsi="Times New Roman"/>
            <w:sz w:val="22"/>
          </w:rPr>
          <w:t>mfin.gov.rs</w:t>
        </w:r>
      </w:hyperlink>
      <w:r w:rsidR="00364A2F">
        <w:rPr>
          <w:rFonts w:ascii="Times New Roman" w:hAnsi="Times New Roman"/>
          <w:sz w:val="22"/>
        </w:rPr>
        <w:t xml:space="preserve"> </w:t>
      </w:r>
      <w:r w:rsidRPr="001B2B16">
        <w:rPr>
          <w:rFonts w:ascii="Times New Roman" w:hAnsi="Times New Roman"/>
          <w:sz w:val="22"/>
        </w:rPr>
        <w:t>up to 21 days before the deadline for submission of tenders, specifying the publication reference</w:t>
      </w:r>
      <w:r w:rsidR="00364A2F">
        <w:rPr>
          <w:rFonts w:ascii="Times New Roman" w:hAnsi="Times New Roman"/>
          <w:sz w:val="22"/>
        </w:rPr>
        <w:t>,</w:t>
      </w:r>
      <w:r w:rsidRPr="001B2B16">
        <w:rPr>
          <w:rFonts w:ascii="Times New Roman" w:hAnsi="Times New Roman"/>
          <w:sz w:val="22"/>
        </w:rPr>
        <w:t xml:space="preserve"> contract title</w:t>
      </w:r>
      <w:r w:rsidR="00364A2F">
        <w:rPr>
          <w:rFonts w:ascii="Times New Roman" w:hAnsi="Times New Roman"/>
          <w:sz w:val="22"/>
        </w:rPr>
        <w:t xml:space="preserve"> and relevant lot(s).</w:t>
      </w:r>
    </w:p>
    <w:p w14:paraId="657B0072" w14:textId="5BD9FC94" w:rsidR="00EF176E" w:rsidRPr="00B211F3" w:rsidRDefault="00EF176E" w:rsidP="00B211F3">
      <w:pPr>
        <w:pStyle w:val="BodyText"/>
        <w:ind w:left="567"/>
        <w:jc w:val="both"/>
        <w:rPr>
          <w:rFonts w:ascii="Times New Roman" w:hAnsi="Times New Roman"/>
          <w:sz w:val="22"/>
          <w:lang w:val="sr-Latn-RS"/>
        </w:rPr>
      </w:pPr>
      <w:r w:rsidRPr="001B2B16">
        <w:rPr>
          <w:rFonts w:ascii="Times New Roman" w:hAnsi="Times New Roman"/>
          <w:sz w:val="22"/>
        </w:rPr>
        <w:t xml:space="preserve">Any    clarification    of    the    tender    dossier    will    be    communicated simultaneously in writing to all tenderers </w:t>
      </w:r>
      <w:r w:rsidR="00365029">
        <w:rPr>
          <w:rFonts w:ascii="Times New Roman" w:hAnsi="Times New Roman"/>
          <w:sz w:val="22"/>
        </w:rPr>
        <w:t>by publishing it on the website of the Ministry of Finance, Department for Contracting and Financing of EU Funded Programmes (</w:t>
      </w:r>
      <w:hyperlink r:id="rId12" w:history="1">
        <w:r w:rsidR="00365029" w:rsidRPr="0035105C">
          <w:rPr>
            <w:rStyle w:val="Hyperlink"/>
            <w:rFonts w:ascii="Times New Roman" w:hAnsi="Times New Roman"/>
            <w:sz w:val="22"/>
          </w:rPr>
          <w:t>http://www.cfcu.gov.rs</w:t>
        </w:r>
      </w:hyperlink>
      <w:r w:rsidR="00365029">
        <w:rPr>
          <w:rFonts w:ascii="Times New Roman" w:hAnsi="Times New Roman"/>
          <w:sz w:val="22"/>
        </w:rPr>
        <w:t>)</w:t>
      </w:r>
      <w:r w:rsidR="00277AE9">
        <w:rPr>
          <w:rFonts w:ascii="Times New Roman" w:hAnsi="Times New Roman"/>
          <w:sz w:val="22"/>
        </w:rPr>
        <w:t xml:space="preserve"> and website of European Commission  -  EU Funding </w:t>
      </w:r>
      <w:r w:rsidR="00277AE9">
        <w:rPr>
          <w:rFonts w:ascii="Times New Roman" w:hAnsi="Times New Roman"/>
          <w:sz w:val="22"/>
          <w:lang w:val="sr-Cyrl-RS"/>
        </w:rPr>
        <w:t xml:space="preserve">&amp; </w:t>
      </w:r>
      <w:r w:rsidR="00277AE9">
        <w:rPr>
          <w:rFonts w:ascii="Times New Roman" w:hAnsi="Times New Roman"/>
          <w:sz w:val="22"/>
          <w:lang w:val="sr-Latn-RS"/>
        </w:rPr>
        <w:t xml:space="preserve">Tenders Portal </w:t>
      </w:r>
      <w:hyperlink r:id="rId13" w:history="1">
        <w:r w:rsidR="00B211F3" w:rsidRPr="007F17D3">
          <w:rPr>
            <w:rStyle w:val="Hyperlink"/>
            <w:rFonts w:ascii="Times New Roman" w:hAnsi="Times New Roman"/>
            <w:sz w:val="22"/>
            <w:lang w:val="sr-Latn-RS"/>
          </w:rPr>
          <w:t>https://ec.europa.eu/info/funding-tenders/opportunities/portal/screen/home</w:t>
        </w:r>
      </w:hyperlink>
      <w:r w:rsidR="00365029">
        <w:rPr>
          <w:rFonts w:ascii="Times New Roman" w:hAnsi="Times New Roman"/>
          <w:sz w:val="22"/>
        </w:rPr>
        <w:t xml:space="preserve"> </w:t>
      </w:r>
      <w:r w:rsidRPr="001B2B16">
        <w:rPr>
          <w:rFonts w:ascii="Times New Roman" w:hAnsi="Times New Roman"/>
          <w:sz w:val="22"/>
        </w:rPr>
        <w:t>at the latest 8 days before the deadline for submitting tenders.</w:t>
      </w:r>
    </w:p>
    <w:p w14:paraId="5A6F00C2" w14:textId="7F2BFE11" w:rsidR="0047783A" w:rsidRPr="00E82463" w:rsidRDefault="0047783A" w:rsidP="00443B0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65EB5509" w:rsidR="0047783A" w:rsidRPr="00D45256" w:rsidRDefault="00A633C6" w:rsidP="00D45256">
      <w:pPr>
        <w:pStyle w:val="Heading1"/>
        <w:rPr>
          <w:lang w:val="en-IE"/>
        </w:rPr>
      </w:pPr>
      <w:bookmarkStart w:id="23" w:name="_Toc42488083"/>
      <w:r w:rsidRPr="00D45256">
        <w:rPr>
          <w:lang w:val="en-IE"/>
        </w:rPr>
        <w:lastRenderedPageBreak/>
        <w:t>14.</w:t>
      </w:r>
      <w:r w:rsidR="005A3D33" w:rsidRPr="00D45256">
        <w:rPr>
          <w:lang w:val="en-IE"/>
        </w:rPr>
        <w:tab/>
      </w:r>
      <w:r w:rsidR="0047783A" w:rsidRPr="00D45256">
        <w:rPr>
          <w:lang w:val="en-IE"/>
        </w:rPr>
        <w:t>Clarification meeting / site visit</w:t>
      </w:r>
      <w:bookmarkEnd w:id="23"/>
    </w:p>
    <w:p w14:paraId="4B2DAFE3" w14:textId="0072D86D" w:rsidR="0047783A" w:rsidRPr="0037082E" w:rsidRDefault="0047783A" w:rsidP="00AC07D4">
      <w:pPr>
        <w:pStyle w:val="BodyText"/>
        <w:ind w:left="567" w:hanging="567"/>
        <w:rPr>
          <w:rFonts w:ascii="Times New Roman" w:hAnsi="Times New Roman"/>
          <w:sz w:val="22"/>
          <w:szCs w:val="22"/>
        </w:rPr>
      </w:pPr>
      <w:r w:rsidRPr="0037082E">
        <w:rPr>
          <w:rFonts w:ascii="Times New Roman" w:hAnsi="Times New Roman"/>
          <w:sz w:val="22"/>
          <w:szCs w:val="22"/>
        </w:rPr>
        <w:t>14.1</w:t>
      </w:r>
      <w:r w:rsidRPr="0037082E">
        <w:rPr>
          <w:rFonts w:ascii="Times New Roman" w:hAnsi="Times New Roman"/>
          <w:sz w:val="22"/>
          <w:szCs w:val="22"/>
        </w:rPr>
        <w:tab/>
        <w:t xml:space="preserve">No </w:t>
      </w:r>
      <w:r w:rsidR="00EC2910" w:rsidRPr="0037082E">
        <w:rPr>
          <w:rFonts w:ascii="Times New Roman" w:hAnsi="Times New Roman"/>
          <w:sz w:val="22"/>
          <w:szCs w:val="22"/>
        </w:rPr>
        <w:t xml:space="preserve">information </w:t>
      </w:r>
      <w:r w:rsidRPr="0037082E">
        <w:rPr>
          <w:rFonts w:ascii="Times New Roman" w:hAnsi="Times New Roman"/>
          <w:sz w:val="22"/>
          <w:szCs w:val="22"/>
        </w:rPr>
        <w:t>meeting / site visit planned. Visits by individual prospective tenderers during the tender period cannot be organised.</w:t>
      </w:r>
    </w:p>
    <w:p w14:paraId="6214904C" w14:textId="52B2B540" w:rsidR="0047783A" w:rsidRPr="00D45256" w:rsidRDefault="005A3D33" w:rsidP="00D45256">
      <w:pPr>
        <w:pStyle w:val="Heading1"/>
        <w:rPr>
          <w:lang w:val="en-IE"/>
        </w:rPr>
      </w:pPr>
      <w:bookmarkStart w:id="24" w:name="_Toc42488084"/>
      <w:r w:rsidRPr="00D45256">
        <w:rPr>
          <w:lang w:val="en-IE"/>
        </w:rPr>
        <w:t>15.</w:t>
      </w:r>
      <w:r w:rsidRPr="00D45256">
        <w:rPr>
          <w:lang w:val="en-IE"/>
        </w:rPr>
        <w:tab/>
      </w:r>
      <w:r w:rsidR="0047783A" w:rsidRPr="00D45256">
        <w:rPr>
          <w:lang w:val="en-IE"/>
        </w:rPr>
        <w:t>Alteration or withdrawal of tenders</w:t>
      </w:r>
      <w:bookmarkEnd w:id="24"/>
    </w:p>
    <w:p w14:paraId="31E0BA62" w14:textId="60622B25" w:rsidR="002F559C" w:rsidRPr="0037082E" w:rsidRDefault="0047783A" w:rsidP="0037082E">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37082E">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37082E">
        <w:rPr>
          <w:rFonts w:ascii="Times New Roman" w:hAnsi="Times New Roman"/>
          <w:sz w:val="22"/>
          <w:lang w:val="en-IE"/>
        </w:rPr>
        <w:t xml:space="preserve"> </w:t>
      </w:r>
    </w:p>
    <w:p w14:paraId="2F12C80F" w14:textId="221DBBE6" w:rsidR="0047783A" w:rsidRPr="0037082E" w:rsidRDefault="0047783A" w:rsidP="009956B4">
      <w:pPr>
        <w:pStyle w:val="Heading2"/>
        <w:keepNext w:val="0"/>
        <w:ind w:left="567"/>
        <w:jc w:val="both"/>
        <w:rPr>
          <w:rFonts w:ascii="Times New Roman" w:hAnsi="Times New Roman"/>
          <w:sz w:val="22"/>
          <w:szCs w:val="22"/>
          <w:lang w:val="en-GB"/>
        </w:rPr>
      </w:pPr>
      <w:r w:rsidRPr="0037082E">
        <w:rPr>
          <w:rFonts w:ascii="Times New Roman" w:hAnsi="Times New Roman"/>
          <w:sz w:val="22"/>
          <w:szCs w:val="22"/>
          <w:lang w:val="en-GB"/>
        </w:rPr>
        <w:t xml:space="preserve">Any such notification of alteration or withdrawal must be prepared and submitted in accordance with </w:t>
      </w:r>
      <w:r w:rsidR="000C6C88" w:rsidRPr="0037082E">
        <w:rPr>
          <w:rFonts w:ascii="Times New Roman" w:hAnsi="Times New Roman"/>
          <w:sz w:val="22"/>
          <w:szCs w:val="22"/>
          <w:lang w:val="en-GB"/>
        </w:rPr>
        <w:t>Section 10</w:t>
      </w:r>
      <w:r w:rsidRPr="0037082E">
        <w:rPr>
          <w:rFonts w:ascii="Times New Roman" w:hAnsi="Times New Roman"/>
          <w:sz w:val="22"/>
          <w:szCs w:val="22"/>
          <w:lang w:val="en-GB"/>
        </w:rPr>
        <w:t xml:space="preserve">. The outer envelope must be marked </w:t>
      </w:r>
      <w:r w:rsidR="006A5F84" w:rsidRPr="0037082E">
        <w:rPr>
          <w:rFonts w:ascii="Times New Roman" w:hAnsi="Times New Roman"/>
          <w:sz w:val="22"/>
          <w:szCs w:val="22"/>
          <w:lang w:val="en-GB"/>
        </w:rPr>
        <w:t>‘</w:t>
      </w:r>
      <w:r w:rsidRPr="0037082E">
        <w:rPr>
          <w:rFonts w:ascii="Times New Roman" w:hAnsi="Times New Roman"/>
          <w:sz w:val="22"/>
          <w:szCs w:val="22"/>
          <w:lang w:val="en-GB"/>
        </w:rPr>
        <w:t>Alteration</w:t>
      </w:r>
      <w:r w:rsidR="006A5F84" w:rsidRPr="0037082E">
        <w:rPr>
          <w:rFonts w:ascii="Times New Roman" w:hAnsi="Times New Roman"/>
          <w:sz w:val="22"/>
          <w:szCs w:val="22"/>
          <w:lang w:val="en-GB"/>
        </w:rPr>
        <w:t>’</w:t>
      </w:r>
      <w:r w:rsidRPr="0037082E">
        <w:rPr>
          <w:rFonts w:ascii="Times New Roman" w:hAnsi="Times New Roman"/>
          <w:sz w:val="22"/>
          <w:szCs w:val="22"/>
          <w:lang w:val="en-GB"/>
        </w:rPr>
        <w:t xml:space="preserve"> or </w:t>
      </w:r>
      <w:r w:rsidR="006A5F84" w:rsidRPr="0037082E">
        <w:rPr>
          <w:rFonts w:ascii="Times New Roman" w:hAnsi="Times New Roman"/>
          <w:sz w:val="22"/>
          <w:szCs w:val="22"/>
          <w:lang w:val="en-GB"/>
        </w:rPr>
        <w:t>‘</w:t>
      </w:r>
      <w:r w:rsidRPr="0037082E">
        <w:rPr>
          <w:rFonts w:ascii="Times New Roman" w:hAnsi="Times New Roman"/>
          <w:sz w:val="22"/>
          <w:szCs w:val="22"/>
          <w:lang w:val="en-GB"/>
        </w:rPr>
        <w:t>Withdrawal</w:t>
      </w:r>
      <w:r w:rsidR="006A5F84" w:rsidRPr="0037082E">
        <w:rPr>
          <w:rFonts w:ascii="Times New Roman" w:hAnsi="Times New Roman"/>
          <w:sz w:val="22"/>
          <w:szCs w:val="22"/>
          <w:lang w:val="en-GB"/>
        </w:rPr>
        <w:t>’</w:t>
      </w:r>
      <w:r w:rsidRPr="0037082E">
        <w:rPr>
          <w:rFonts w:ascii="Times New Roman" w:hAnsi="Times New Roman"/>
          <w:sz w:val="22"/>
          <w:szCs w:val="22"/>
          <w:lang w:val="en-GB"/>
        </w:rPr>
        <w:t xml:space="preserve"> as appropriate.</w:t>
      </w:r>
    </w:p>
    <w:p w14:paraId="7E91B778" w14:textId="5BC51BF9"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w:t>
      </w:r>
      <w:r w:rsidR="00A93219">
        <w:rPr>
          <w:rFonts w:ascii="Times New Roman" w:hAnsi="Times New Roman"/>
          <w:sz w:val="22"/>
          <w:lang w:val="en-GB"/>
        </w:rPr>
        <w:t xml:space="preserve"> </w:t>
      </w:r>
      <w:r w:rsidRPr="00E82463">
        <w:rPr>
          <w:rFonts w:ascii="Times New Roman" w:hAnsi="Times New Roman"/>
          <w:sz w:val="22"/>
          <w:lang w:val="en-GB"/>
        </w:rPr>
        <w:t>and the expiry of the tender validity period. Withdrawal of a tender during this interval may result in forfeiture of the tender guarantee.</w:t>
      </w:r>
    </w:p>
    <w:p w14:paraId="3738767F" w14:textId="33CF11E0" w:rsidR="0047783A" w:rsidRPr="00D45256" w:rsidRDefault="00A633C6" w:rsidP="00D45256">
      <w:pPr>
        <w:pStyle w:val="Heading1"/>
        <w:rPr>
          <w:lang w:val="en-IE"/>
        </w:rPr>
      </w:pPr>
      <w:bookmarkStart w:id="25" w:name="_Toc42488085"/>
      <w:r w:rsidRPr="00D45256">
        <w:rPr>
          <w:lang w:val="en-IE"/>
        </w:rPr>
        <w:t>16.</w:t>
      </w:r>
      <w:r w:rsidR="005A3D33" w:rsidRPr="00D45256">
        <w:rPr>
          <w:lang w:val="en-IE"/>
        </w:rPr>
        <w:tab/>
      </w:r>
      <w:r w:rsidR="0047783A" w:rsidRPr="00D45256">
        <w:rPr>
          <w:lang w:val="en-IE"/>
        </w:rPr>
        <w:t>Costs of preparing tenders</w:t>
      </w:r>
      <w:bookmarkEnd w:id="25"/>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29ED7FDD" w:rsidR="0047783A" w:rsidRPr="00D45256" w:rsidRDefault="00A633C6" w:rsidP="00D45256">
      <w:pPr>
        <w:pStyle w:val="Heading1"/>
        <w:rPr>
          <w:lang w:val="en-IE"/>
        </w:rPr>
      </w:pPr>
      <w:r w:rsidRPr="00D45256">
        <w:rPr>
          <w:lang w:val="en-IE"/>
        </w:rPr>
        <w:t>17.</w:t>
      </w:r>
      <w:r w:rsidR="005A3D33" w:rsidRPr="00D45256">
        <w:rPr>
          <w:lang w:val="en-IE"/>
        </w:rPr>
        <w:tab/>
      </w:r>
      <w:bookmarkStart w:id="26" w:name="_Toc42488086"/>
      <w:r w:rsidR="0047783A" w:rsidRPr="00D45256">
        <w:rPr>
          <w:lang w:val="en-IE"/>
        </w:rPr>
        <w:t>Ownership of tenders</w:t>
      </w:r>
      <w:bookmarkEnd w:id="26"/>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174F11B0" w:rsidR="0047783A" w:rsidRPr="00D45256" w:rsidRDefault="00A633C6" w:rsidP="00D45256">
      <w:pPr>
        <w:pStyle w:val="Heading1"/>
        <w:rPr>
          <w:lang w:val="en-IE"/>
        </w:rPr>
      </w:pPr>
      <w:bookmarkStart w:id="27" w:name="_Toc42488087"/>
      <w:r w:rsidRPr="00D45256">
        <w:rPr>
          <w:lang w:val="en-IE"/>
        </w:rPr>
        <w:t>18.</w:t>
      </w:r>
      <w:r w:rsidR="005A3D33" w:rsidRPr="00D45256">
        <w:rPr>
          <w:lang w:val="en-IE"/>
        </w:rPr>
        <w:tab/>
      </w:r>
      <w:r w:rsidR="0047783A" w:rsidRPr="00D45256">
        <w:rPr>
          <w:lang w:val="en-IE"/>
        </w:rPr>
        <w:t>Joint venture or consortium</w:t>
      </w:r>
      <w:bookmarkEnd w:id="27"/>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4F663C9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w:t>
      </w:r>
    </w:p>
    <w:p w14:paraId="2F10EC9B" w14:textId="202F5AC7" w:rsidR="0047783A" w:rsidRPr="00D45256" w:rsidRDefault="00A633C6" w:rsidP="00D45256">
      <w:pPr>
        <w:pStyle w:val="Heading1"/>
        <w:rPr>
          <w:lang w:val="en-IE"/>
        </w:rPr>
      </w:pPr>
      <w:bookmarkStart w:id="28" w:name="_Toc42488088"/>
      <w:r w:rsidRPr="00D45256">
        <w:rPr>
          <w:lang w:val="en-IE"/>
        </w:rPr>
        <w:t>19.</w:t>
      </w:r>
      <w:r w:rsidR="00092841" w:rsidRPr="00D45256">
        <w:rPr>
          <w:lang w:val="en-IE"/>
        </w:rPr>
        <w:tab/>
      </w:r>
      <w:r w:rsidR="0047783A" w:rsidRPr="00D45256">
        <w:rPr>
          <w:lang w:val="en-IE"/>
        </w:rPr>
        <w:t>Opening of tenders</w:t>
      </w:r>
      <w:bookmarkEnd w:id="28"/>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2CA95355" w:rsidR="0000259F"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19.2</w:t>
      </w:r>
      <w:r w:rsidRPr="00E82463">
        <w:rPr>
          <w:rFonts w:ascii="Times New Roman" w:hAnsi="Times New Roman"/>
          <w:sz w:val="22"/>
          <w:lang w:val="en-GB"/>
        </w:rPr>
        <w:tab/>
      </w:r>
      <w:r w:rsidR="000C6C88" w:rsidRPr="008A31E1">
        <w:rPr>
          <w:rFonts w:ascii="Times New Roman" w:hAnsi="Times New Roman"/>
          <w:sz w:val="22"/>
          <w:lang w:val="en-GB"/>
        </w:rPr>
        <w:t>The d</w:t>
      </w:r>
      <w:r w:rsidR="0000259F" w:rsidRPr="008A31E1">
        <w:rPr>
          <w:rFonts w:ascii="Times New Roman" w:hAnsi="Times New Roman"/>
          <w:sz w:val="22"/>
          <w:lang w:val="en-GB"/>
        </w:rPr>
        <w:t>ate and venue of the tender opening session</w:t>
      </w:r>
      <w:r w:rsidR="000C6C88" w:rsidRPr="008A31E1">
        <w:rPr>
          <w:rFonts w:ascii="Times New Roman" w:hAnsi="Times New Roman"/>
          <w:sz w:val="22"/>
          <w:lang w:val="en-GB"/>
        </w:rPr>
        <w:t xml:space="preserve"> </w:t>
      </w:r>
      <w:r w:rsidR="00F42488" w:rsidRPr="008A31E1">
        <w:rPr>
          <w:rFonts w:ascii="Times New Roman" w:hAnsi="Times New Roman"/>
          <w:sz w:val="22"/>
          <w:lang w:val="en-GB"/>
        </w:rPr>
        <w:t xml:space="preserve">are </w:t>
      </w:r>
      <w:r w:rsidR="000C6C88" w:rsidRPr="008A31E1">
        <w:rPr>
          <w:rFonts w:ascii="Times New Roman" w:hAnsi="Times New Roman"/>
          <w:sz w:val="22"/>
          <w:lang w:val="en-GB"/>
        </w:rPr>
        <w:t>indicated in the Contract Notice.</w:t>
      </w:r>
    </w:p>
    <w:p w14:paraId="1E74FCE9" w14:textId="5426FC87" w:rsidR="0096647C" w:rsidRPr="00257557" w:rsidRDefault="0096647C" w:rsidP="008A31E1">
      <w:pPr>
        <w:ind w:left="567"/>
        <w:jc w:val="both"/>
        <w:rPr>
          <w:rFonts w:ascii="Times New Roman" w:hAnsi="Times New Roman"/>
          <w:sz w:val="22"/>
          <w:szCs w:val="22"/>
        </w:rPr>
      </w:pPr>
      <w:r w:rsidRPr="008A31E1">
        <w:rPr>
          <w:rFonts w:ascii="Times New Roman" w:hAnsi="Times New Roman"/>
          <w:sz w:val="22"/>
          <w:szCs w:val="22"/>
        </w:rPr>
        <w:t xml:space="preserve">Tenderers wishing to attend the opening session, are required to send a request by email to </w:t>
      </w:r>
      <w:hyperlink r:id="rId14" w:history="1">
        <w:r w:rsidR="008A31E1" w:rsidRPr="00657E84">
          <w:rPr>
            <w:rStyle w:val="Hyperlink"/>
            <w:rFonts w:ascii="Times New Roman" w:hAnsi="Times New Roman"/>
            <w:sz w:val="22"/>
            <w:szCs w:val="22"/>
          </w:rPr>
          <w:t>cfcu.kontakt@mfin.gov.rs</w:t>
        </w:r>
      </w:hyperlink>
      <w:r w:rsidR="008A31E1">
        <w:rPr>
          <w:rFonts w:ascii="Times New Roman" w:hAnsi="Times New Roman"/>
          <w:sz w:val="22"/>
          <w:szCs w:val="22"/>
        </w:rPr>
        <w:t xml:space="preserve"> </w:t>
      </w:r>
      <w:r w:rsidR="008A31E1">
        <w:t xml:space="preserve"> </w:t>
      </w:r>
      <w:r w:rsidRPr="008A31E1">
        <w:rPr>
          <w:rFonts w:ascii="Times New Roman" w:hAnsi="Times New Roman"/>
          <w:sz w:val="22"/>
          <w:szCs w:val="22"/>
        </w:rPr>
        <w:t>no later than two working days before the scheduled start of the opening session. A maximum of two representatives per tender may attend. The representatives will receive an invitation to attend the opening session by email. This invitation will include the instructions on how to attend the opening.</w:t>
      </w:r>
    </w:p>
    <w:p w14:paraId="53EB2A2E" w14:textId="28CC6BE7" w:rsidR="0047783A" w:rsidRDefault="0047783A">
      <w:pPr>
        <w:pStyle w:val="Heading2"/>
        <w:keepNext w:val="0"/>
        <w:ind w:left="567"/>
        <w:jc w:val="both"/>
        <w:rPr>
          <w:rFonts w:ascii="Times New Roman" w:hAnsi="Times New Roman"/>
          <w:sz w:val="22"/>
          <w:lang w:val="en-GB"/>
        </w:rPr>
      </w:pPr>
      <w:r w:rsidRPr="008A31E1">
        <w:rPr>
          <w:rFonts w:ascii="Times New Roman" w:hAnsi="Times New Roman"/>
          <w:sz w:val="22"/>
          <w:lang w:val="en-GB"/>
        </w:rPr>
        <w:t>The committee will draw up minutes of the meeting, which will be available on request.</w:t>
      </w:r>
    </w:p>
    <w:p w14:paraId="7FBE10F5" w14:textId="24268D8A" w:rsidR="00A5438F" w:rsidRPr="00FC6A15" w:rsidRDefault="00A5438F" w:rsidP="00FC6A15">
      <w:pPr>
        <w:ind w:left="567"/>
        <w:jc w:val="both"/>
        <w:rPr>
          <w:rFonts w:ascii="Times New Roman" w:hAnsi="Times New Roman"/>
          <w:sz w:val="22"/>
        </w:rPr>
      </w:pPr>
      <w:r w:rsidRPr="008A31E1">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8A31E1">
        <w:rPr>
          <w:rFonts w:ascii="Times New Roman" w:hAnsi="Times New Roman"/>
          <w:sz w:val="22"/>
        </w:rPr>
        <w:t>.</w:t>
      </w:r>
      <w:r w:rsidR="000C6C88" w:rsidDel="000C6C88">
        <w:rPr>
          <w:rFonts w:ascii="Times New Roman" w:hAnsi="Times New Roman"/>
          <w:sz w:val="22"/>
        </w:rPr>
        <w:t xml:space="preserve"> </w:t>
      </w:r>
    </w:p>
    <w:p w14:paraId="399D7693" w14:textId="77777777" w:rsidR="0047783A" w:rsidRPr="001A2BC4" w:rsidRDefault="0047783A" w:rsidP="001A2BC4">
      <w:pPr>
        <w:ind w:left="567" w:hanging="567"/>
        <w:jc w:val="both"/>
        <w:rPr>
          <w:rFonts w:ascii="Times New Roman" w:hAnsi="Times New Roman"/>
          <w:sz w:val="22"/>
          <w:highlight w:val="lightGray"/>
        </w:rPr>
      </w:pPr>
      <w:r w:rsidRPr="00E82463">
        <w:rPr>
          <w:rFonts w:ascii="Times New Roman" w:hAnsi="Times New Roman"/>
          <w:sz w:val="22"/>
        </w:rPr>
        <w:t>19.3</w:t>
      </w:r>
      <w:r w:rsidRPr="00E82463">
        <w:rPr>
          <w:rFonts w:ascii="Times New Roman" w:hAnsi="Times New Roman"/>
          <w:sz w:val="22"/>
        </w:rPr>
        <w:tab/>
      </w:r>
      <w:r w:rsidRPr="0037082E">
        <w:rPr>
          <w:rFonts w:ascii="Times New Roman" w:hAnsi="Times New Roman"/>
          <w:sz w:val="22"/>
        </w:rPr>
        <w:t>At the tender opening, the tenderers</w:t>
      </w:r>
      <w:r w:rsidR="006A5F84" w:rsidRPr="0037082E">
        <w:rPr>
          <w:rFonts w:ascii="Times New Roman" w:hAnsi="Times New Roman"/>
          <w:sz w:val="22"/>
        </w:rPr>
        <w:t>’</w:t>
      </w:r>
      <w:r w:rsidRPr="0037082E">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37082E">
        <w:rPr>
          <w:rFonts w:ascii="Times New Roman" w:hAnsi="Times New Roman"/>
          <w:sz w:val="22"/>
        </w:rPr>
        <w:t>c</w:t>
      </w:r>
      <w:r w:rsidRPr="0037082E">
        <w:rPr>
          <w:rFonts w:ascii="Times New Roman" w:hAnsi="Times New Roman"/>
          <w:sz w:val="22"/>
        </w:rPr>
        <w:t xml:space="preserve">ontracting </w:t>
      </w:r>
      <w:r w:rsidR="00DD6678" w:rsidRPr="0037082E">
        <w:rPr>
          <w:rFonts w:ascii="Times New Roman" w:hAnsi="Times New Roman"/>
          <w:sz w:val="22"/>
        </w:rPr>
        <w:t>a</w:t>
      </w:r>
      <w:r w:rsidRPr="0037082E">
        <w:rPr>
          <w:rFonts w:ascii="Times New Roman" w:hAnsi="Times New Roman"/>
          <w:sz w:val="22"/>
        </w:rPr>
        <w:t>uthority may consider appropriate may be announced.</w:t>
      </w:r>
    </w:p>
    <w:p w14:paraId="68DAAAB5" w14:textId="4E036B19" w:rsidR="0047783A" w:rsidRPr="00E82463" w:rsidRDefault="0047783A" w:rsidP="0047783A">
      <w:pPr>
        <w:pStyle w:val="Heading2"/>
        <w:keepNext w:val="0"/>
        <w:ind w:left="567" w:hanging="567"/>
        <w:jc w:val="both"/>
        <w:rPr>
          <w:rFonts w:ascii="Times New Roman" w:hAnsi="Times New Roman"/>
          <w:sz w:val="22"/>
          <w:lang w:val="en-GB"/>
        </w:rPr>
      </w:pPr>
      <w:r w:rsidRPr="00DB7EEF">
        <w:rPr>
          <w:rFonts w:ascii="Times New Roman" w:hAnsi="Times New Roman"/>
          <w:sz w:val="22"/>
          <w:lang w:val="en-GB"/>
        </w:rPr>
        <w:t>19.4</w:t>
      </w:r>
      <w:r w:rsidRPr="00DB7EEF">
        <w:rPr>
          <w:rFonts w:ascii="Times New Roman" w:hAnsi="Times New Roman"/>
          <w:sz w:val="22"/>
          <w:lang w:val="en-GB"/>
        </w:rPr>
        <w:tab/>
      </w:r>
      <w:r w:rsidRPr="0037082E">
        <w:rPr>
          <w:rFonts w:ascii="Times New Roman" w:hAnsi="Times New Roman"/>
          <w:sz w:val="22"/>
          <w:lang w:val="en-GB"/>
        </w:rPr>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76EEA36A" w:rsidR="0047783A" w:rsidRPr="00D45256" w:rsidRDefault="00A633C6" w:rsidP="00D45256">
      <w:pPr>
        <w:pStyle w:val="Heading1"/>
        <w:rPr>
          <w:lang w:val="en-IE"/>
        </w:rPr>
      </w:pPr>
      <w:bookmarkStart w:id="29" w:name="_Toc42488089"/>
      <w:r w:rsidRPr="00D45256">
        <w:rPr>
          <w:lang w:val="en-IE"/>
        </w:rPr>
        <w:t>20.</w:t>
      </w:r>
      <w:r w:rsidR="00092841" w:rsidRPr="00D45256">
        <w:rPr>
          <w:lang w:val="en-IE"/>
        </w:rPr>
        <w:tab/>
      </w:r>
      <w:r w:rsidR="0047783A" w:rsidRPr="00D45256">
        <w:rPr>
          <w:lang w:val="en-GB"/>
        </w:rPr>
        <w:t xml:space="preserve">Evaluation </w:t>
      </w:r>
      <w:r w:rsidR="0047783A" w:rsidRPr="00D45256">
        <w:rPr>
          <w:lang w:val="en-IE"/>
        </w:rPr>
        <w:t>of tenders</w:t>
      </w:r>
      <w:bookmarkEnd w:id="29"/>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30"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lastRenderedPageBreak/>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0"/>
    <w:p w14:paraId="7F4CA860" w14:textId="425B363B" w:rsidR="008A31E1"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51D27F8A" w14:textId="30688FC3" w:rsidR="008A31E1" w:rsidRPr="00E82463" w:rsidRDefault="008A31E1" w:rsidP="008A31E1">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6B152ACB" w:rsidR="002456F1" w:rsidRDefault="00462394" w:rsidP="00D45256">
      <w:pPr>
        <w:tabs>
          <w:tab w:val="left" w:pos="851"/>
        </w:tabs>
        <w:ind w:left="851" w:hanging="284"/>
        <w:jc w:val="both"/>
        <w:rPr>
          <w:rFonts w:ascii="Times New Roman" w:hAnsi="Times New Roman"/>
          <w:sz w:val="22"/>
        </w:rPr>
      </w:pPr>
      <w:r>
        <w:rPr>
          <w:rFonts w:ascii="Times New Roman" w:hAnsi="Times New Roman"/>
          <w:sz w:val="22"/>
        </w:rPr>
        <w:t>c)</w:t>
      </w:r>
      <w:r>
        <w:rPr>
          <w:rFonts w:ascii="Times New Roman" w:hAnsi="Times New Roman"/>
          <w:sz w:val="22"/>
        </w:rPr>
        <w:tab/>
      </w:r>
      <w:r w:rsidR="002456F1">
        <w:rPr>
          <w:rFonts w:ascii="Times New Roman" w:hAnsi="Times New Roman"/>
          <w:sz w:val="22"/>
        </w:rPr>
        <w:t>Unless specified otherwise, t</w:t>
      </w:r>
      <w:r w:rsidR="002456F1" w:rsidRPr="004002E5">
        <w:rPr>
          <w:rFonts w:ascii="Times New Roman" w:hAnsi="Times New Roman"/>
          <w:sz w:val="22"/>
        </w:rPr>
        <w:t xml:space="preserve">he purpose of the </w:t>
      </w:r>
      <w:r w:rsidR="002456F1">
        <w:rPr>
          <w:rFonts w:ascii="Times New Roman" w:hAnsi="Times New Roman"/>
          <w:sz w:val="22"/>
        </w:rPr>
        <w:t>f</w:t>
      </w:r>
      <w:r w:rsidR="002456F1" w:rsidRPr="00E82463">
        <w:rPr>
          <w:rFonts w:ascii="Times New Roman" w:hAnsi="Times New Roman"/>
          <w:sz w:val="22"/>
        </w:rPr>
        <w:t>inancial</w:t>
      </w:r>
      <w:r w:rsidR="002456F1" w:rsidRPr="002456F1">
        <w:rPr>
          <w:rFonts w:ascii="Times New Roman" w:hAnsi="Times New Roman"/>
          <w:sz w:val="22"/>
        </w:rPr>
        <w:t xml:space="preserve"> </w:t>
      </w:r>
      <w:r w:rsidR="002456F1" w:rsidRPr="004002E5">
        <w:rPr>
          <w:rFonts w:ascii="Times New Roman" w:hAnsi="Times New Roman"/>
          <w:sz w:val="22"/>
        </w:rPr>
        <w:t xml:space="preserve">evaluation process is to identify the tenderer </w:t>
      </w:r>
      <w:r w:rsidR="002456F1">
        <w:rPr>
          <w:rFonts w:ascii="Times New Roman" w:hAnsi="Times New Roman"/>
          <w:sz w:val="22"/>
        </w:rPr>
        <w:t>of</w:t>
      </w:r>
      <w:r w:rsidR="002456F1" w:rsidRPr="004002E5">
        <w:rPr>
          <w:rFonts w:ascii="Times New Roman" w:hAnsi="Times New Roman"/>
          <w:sz w:val="22"/>
        </w:rPr>
        <w:t>f</w:t>
      </w:r>
      <w:r w:rsidR="002456F1">
        <w:rPr>
          <w:rFonts w:ascii="Times New Roman" w:hAnsi="Times New Roman"/>
          <w:sz w:val="22"/>
        </w:rPr>
        <w:t>e</w:t>
      </w:r>
      <w:r w:rsidR="002456F1" w:rsidRPr="004002E5">
        <w:rPr>
          <w:rFonts w:ascii="Times New Roman" w:hAnsi="Times New Roman"/>
          <w:sz w:val="22"/>
        </w:rPr>
        <w:t>r</w:t>
      </w:r>
      <w:r w:rsidR="002456F1">
        <w:rPr>
          <w:rFonts w:ascii="Times New Roman" w:hAnsi="Times New Roman"/>
          <w:sz w:val="22"/>
        </w:rPr>
        <w:t>ing</w:t>
      </w:r>
      <w:r w:rsidR="002456F1" w:rsidRPr="004002E5">
        <w:rPr>
          <w:rFonts w:ascii="Times New Roman" w:hAnsi="Times New Roman"/>
          <w:sz w:val="22"/>
        </w:rPr>
        <w:t xml:space="preserve"> the lowest </w:t>
      </w:r>
      <w:r w:rsidR="002456F1">
        <w:rPr>
          <w:rFonts w:ascii="Times New Roman" w:hAnsi="Times New Roman"/>
          <w:sz w:val="22"/>
        </w:rPr>
        <w:t>price</w:t>
      </w:r>
      <w:r w:rsidR="002456F1" w:rsidRPr="004002E5">
        <w:rPr>
          <w:rFonts w:ascii="Times New Roman" w:hAnsi="Times New Roman"/>
          <w:sz w:val="22"/>
        </w:rPr>
        <w:t xml:space="preserve">. </w:t>
      </w:r>
      <w:r w:rsidR="002456F1">
        <w:rPr>
          <w:rFonts w:ascii="Times New Roman" w:hAnsi="Times New Roman"/>
          <w:sz w:val="22"/>
        </w:rPr>
        <w:t xml:space="preserve">Where specified in </w:t>
      </w:r>
      <w:r w:rsidR="002456F1" w:rsidRPr="004002E5">
        <w:rPr>
          <w:rFonts w:ascii="Times New Roman" w:hAnsi="Times New Roman"/>
          <w:sz w:val="22"/>
        </w:rPr>
        <w:t>the technical specifications</w:t>
      </w:r>
      <w:r w:rsidR="002456F1">
        <w:rPr>
          <w:rFonts w:ascii="Times New Roman" w:hAnsi="Times New Roman"/>
          <w:sz w:val="22"/>
        </w:rPr>
        <w:t>, t</w:t>
      </w:r>
      <w:r w:rsidR="002456F1" w:rsidRPr="004002E5">
        <w:rPr>
          <w:rFonts w:ascii="Times New Roman" w:hAnsi="Times New Roman"/>
          <w:sz w:val="22"/>
        </w:rPr>
        <w:t xml:space="preserve">he evaluation of tenders may take into account not only the </w:t>
      </w:r>
      <w:r w:rsidR="002456F1">
        <w:rPr>
          <w:rFonts w:ascii="Times New Roman" w:hAnsi="Times New Roman"/>
          <w:sz w:val="22"/>
        </w:rPr>
        <w:t>a</w:t>
      </w:r>
      <w:r w:rsidR="002456F1" w:rsidRPr="004002E5">
        <w:rPr>
          <w:rFonts w:ascii="Times New Roman" w:hAnsi="Times New Roman"/>
          <w:sz w:val="22"/>
        </w:rPr>
        <w:t>c</w:t>
      </w:r>
      <w:r w:rsidR="002456F1">
        <w:rPr>
          <w:rFonts w:ascii="Times New Roman" w:hAnsi="Times New Roman"/>
          <w:sz w:val="22"/>
        </w:rPr>
        <w:t>quisition</w:t>
      </w:r>
      <w:r w:rsidR="002456F1" w:rsidRPr="004002E5">
        <w:rPr>
          <w:rFonts w:ascii="Times New Roman" w:hAnsi="Times New Roman"/>
          <w:sz w:val="22"/>
        </w:rPr>
        <w:t xml:space="preserve"> costs but, </w:t>
      </w:r>
      <w:r w:rsidR="002456F1" w:rsidRPr="00D73E36">
        <w:rPr>
          <w:rFonts w:ascii="Times New Roman" w:hAnsi="Times New Roman"/>
          <w:sz w:val="22"/>
        </w:rPr>
        <w:t>to the extent relevant</w:t>
      </w:r>
      <w:r w:rsidR="002456F1" w:rsidRPr="004002E5">
        <w:rPr>
          <w:rFonts w:ascii="Times New Roman" w:hAnsi="Times New Roman"/>
          <w:sz w:val="22"/>
        </w:rPr>
        <w:t xml:space="preserve">, </w:t>
      </w:r>
      <w:r w:rsidR="002456F1" w:rsidRPr="00D73E36">
        <w:rPr>
          <w:rFonts w:ascii="Times New Roman" w:hAnsi="Times New Roman"/>
          <w:sz w:val="22"/>
        </w:rPr>
        <w:t xml:space="preserve">costs borne over the life cycle of the supplies (such as for instance maintenance costs </w:t>
      </w:r>
      <w:r w:rsidR="002456F1" w:rsidRPr="004002E5">
        <w:rPr>
          <w:rFonts w:ascii="Times New Roman" w:hAnsi="Times New Roman"/>
          <w:sz w:val="22"/>
        </w:rPr>
        <w:t xml:space="preserve">and operating costs), in line with the technical specifications. </w:t>
      </w:r>
      <w:r w:rsidR="002456F1">
        <w:rPr>
          <w:rFonts w:ascii="Times New Roman" w:hAnsi="Times New Roman"/>
          <w:sz w:val="22"/>
        </w:rPr>
        <w:t>In such case, t</w:t>
      </w:r>
      <w:r w:rsidR="002456F1" w:rsidRPr="004002E5">
        <w:rPr>
          <w:rFonts w:ascii="Times New Roman" w:hAnsi="Times New Roman"/>
          <w:sz w:val="22"/>
        </w:rPr>
        <w:t xml:space="preserve">he </w:t>
      </w:r>
      <w:r w:rsidR="00DD6678">
        <w:rPr>
          <w:rFonts w:ascii="Times New Roman" w:hAnsi="Times New Roman"/>
          <w:sz w:val="22"/>
        </w:rPr>
        <w:t>c</w:t>
      </w:r>
      <w:r w:rsidR="002456F1" w:rsidRPr="004002E5">
        <w:rPr>
          <w:rFonts w:ascii="Times New Roman" w:hAnsi="Times New Roman"/>
          <w:sz w:val="22"/>
        </w:rPr>
        <w:t xml:space="preserve">ontracting </w:t>
      </w:r>
      <w:r w:rsidR="00DD6678">
        <w:rPr>
          <w:rFonts w:ascii="Times New Roman" w:hAnsi="Times New Roman"/>
          <w:sz w:val="22"/>
        </w:rPr>
        <w:t>a</w:t>
      </w:r>
      <w:r w:rsidR="002456F1"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002456F1" w:rsidRPr="009C1AB9">
        <w:rPr>
          <w:rFonts w:ascii="Times New Roman" w:hAnsi="Times New Roman"/>
          <w:sz w:val="22"/>
        </w:rPr>
        <w:t>.</w:t>
      </w:r>
    </w:p>
    <w:p w14:paraId="225D2214" w14:textId="77777777" w:rsidR="0047783A" w:rsidRPr="00E82463" w:rsidRDefault="0047783A" w:rsidP="00462394">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2CC1A8BB" w:rsidR="0047783A" w:rsidRPr="00E82463" w:rsidRDefault="0047783A" w:rsidP="0047783A">
      <w:pPr>
        <w:ind w:left="567" w:firstLine="11"/>
        <w:jc w:val="both"/>
        <w:outlineLvl w:val="0"/>
        <w:rPr>
          <w:rFonts w:ascii="Times New Roman" w:hAnsi="Times New Roman"/>
        </w:rPr>
      </w:pPr>
      <w:r w:rsidRPr="008A31E1">
        <w:rPr>
          <w:rFonts w:ascii="Times New Roman" w:hAnsi="Times New Roman"/>
          <w:sz w:val="22"/>
        </w:rPr>
        <w:t>The sole award criterion will be the price. The contract will be awarded to the lowest compliant tender.</w:t>
      </w:r>
    </w:p>
    <w:p w14:paraId="1E6B308A" w14:textId="261798E5" w:rsidR="0048742A" w:rsidRPr="00D45256" w:rsidRDefault="004F7E7A" w:rsidP="00D45256">
      <w:pPr>
        <w:pStyle w:val="Heading2"/>
        <w:ind w:left="567" w:hanging="567"/>
        <w:jc w:val="both"/>
        <w:rPr>
          <w:rFonts w:ascii="Times New Roman" w:hAnsi="Times New Roman"/>
          <w:sz w:val="22"/>
          <w:szCs w:val="22"/>
          <w:lang w:val="en-IE"/>
        </w:rPr>
      </w:pPr>
      <w:r w:rsidRPr="00D45256">
        <w:rPr>
          <w:rFonts w:ascii="Times New Roman" w:hAnsi="Times New Roman"/>
          <w:sz w:val="22"/>
          <w:szCs w:val="22"/>
          <w:lang w:val="en-IE"/>
        </w:rPr>
        <w:t>20.7</w:t>
      </w:r>
      <w:r w:rsidR="00462394" w:rsidRPr="00D45256">
        <w:rPr>
          <w:rFonts w:ascii="Times New Roman" w:hAnsi="Times New Roman"/>
          <w:sz w:val="22"/>
          <w:szCs w:val="22"/>
          <w:lang w:val="en-IE"/>
        </w:rPr>
        <w:tab/>
      </w:r>
      <w:r w:rsidR="0048742A" w:rsidRPr="00D45256">
        <w:rPr>
          <w:rFonts w:ascii="Times New Roman" w:hAnsi="Times New Roman"/>
          <w:sz w:val="22"/>
          <w:szCs w:val="22"/>
          <w:lang w:val="en-IE"/>
        </w:rPr>
        <w:t>Documentary evidence for exclusion and selection criteria</w:t>
      </w:r>
    </w:p>
    <w:p w14:paraId="2BCEDC6D" w14:textId="01ECCAFD" w:rsidR="001719EB" w:rsidRPr="008A31E1" w:rsidRDefault="0048742A" w:rsidP="00D45256">
      <w:pPr>
        <w:ind w:left="567"/>
        <w:jc w:val="both"/>
        <w:rPr>
          <w:rFonts w:ascii="Times New Roman" w:hAnsi="Times New Roman"/>
          <w:color w:val="000000"/>
          <w:sz w:val="22"/>
          <w:szCs w:val="22"/>
          <w:lang w:val="en-IE"/>
        </w:rPr>
      </w:pPr>
      <w:r w:rsidRPr="008A31E1">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8A31E1">
        <w:rPr>
          <w:rFonts w:ascii="Times New Roman" w:hAnsi="Times New Roman"/>
          <w:sz w:val="22"/>
          <w:szCs w:val="22"/>
          <w:lang w:val="en-IE"/>
        </w:rPr>
        <w:t xml:space="preserve"> (</w:t>
      </w:r>
      <w:r w:rsidR="00124409" w:rsidRPr="008A31E1">
        <w:rPr>
          <w:rFonts w:ascii="Times New Roman" w:hAnsi="Times New Roman"/>
          <w:sz w:val="22"/>
          <w:szCs w:val="22"/>
        </w:rPr>
        <w:t>financial, economic, technical and professional capacity)</w:t>
      </w:r>
      <w:r w:rsidRPr="008A31E1">
        <w:rPr>
          <w:rFonts w:ascii="Times New Roman" w:hAnsi="Times New Roman"/>
          <w:sz w:val="22"/>
          <w:szCs w:val="22"/>
          <w:lang w:val="en-IE"/>
        </w:rPr>
        <w:t xml:space="preserve"> set out in these instructions. Please note that a request for evidence in no way implies that the tenderer has been successful. </w:t>
      </w:r>
      <w:r w:rsidRPr="008A31E1">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8A31E1">
        <w:rPr>
          <w:rFonts w:ascii="Times New Roman" w:hAnsi="Times New Roman"/>
          <w:sz w:val="22"/>
          <w:szCs w:val="22"/>
          <w:lang w:val="en-IE"/>
        </w:rPr>
        <w:t>. In any event</w:t>
      </w:r>
      <w:r w:rsidR="00ED0949" w:rsidRPr="008A31E1">
        <w:rPr>
          <w:rFonts w:ascii="Times New Roman" w:hAnsi="Times New Roman"/>
          <w:sz w:val="22"/>
          <w:szCs w:val="22"/>
          <w:lang w:val="en-IE"/>
        </w:rPr>
        <w:t>,</w:t>
      </w:r>
      <w:r w:rsidRPr="008A31E1">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35E10C22" w:rsidR="0048742A" w:rsidRPr="008A31E1" w:rsidRDefault="0048742A" w:rsidP="00D45256">
      <w:pPr>
        <w:ind w:left="567"/>
        <w:jc w:val="both"/>
        <w:rPr>
          <w:rFonts w:ascii="Times New Roman" w:hAnsi="Times New Roman"/>
          <w:sz w:val="22"/>
          <w:szCs w:val="22"/>
        </w:rPr>
      </w:pPr>
      <w:r w:rsidRPr="008A31E1">
        <w:rPr>
          <w:rFonts w:ascii="Times New Roman" w:hAnsi="Times New Roman"/>
          <w:sz w:val="22"/>
          <w:szCs w:val="22"/>
        </w:rPr>
        <w:lastRenderedPageBreak/>
        <w:t>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w:t>
      </w:r>
      <w:r w:rsidR="00037C20" w:rsidRPr="008A31E1">
        <w:rPr>
          <w:rFonts w:ascii="Times New Roman" w:hAnsi="Times New Roman"/>
          <w:sz w:val="22"/>
          <w:szCs w:val="22"/>
        </w:rPr>
        <w:t>4.2</w:t>
      </w:r>
      <w:r w:rsidRPr="008A31E1">
        <w:rPr>
          <w:rFonts w:ascii="Times New Roman" w:hAnsi="Times New Roman"/>
          <w:sz w:val="22"/>
          <w:szCs w:val="22"/>
        </w:rPr>
        <w:t xml:space="preserve"> of the practical guide. </w:t>
      </w:r>
    </w:p>
    <w:p w14:paraId="07F1121D" w14:textId="24B56D19" w:rsidR="00820AEF" w:rsidRPr="00D45256" w:rsidRDefault="00820AEF" w:rsidP="00D45256">
      <w:pPr>
        <w:ind w:left="567"/>
        <w:jc w:val="both"/>
        <w:rPr>
          <w:rFonts w:ascii="Times New Roman" w:hAnsi="Times New Roman"/>
          <w:b/>
          <w:i/>
          <w:iCs/>
          <w:sz w:val="22"/>
          <w:szCs w:val="22"/>
          <w:highlight w:val="lightGray"/>
          <w:u w:val="single"/>
        </w:rPr>
      </w:pPr>
      <w:r w:rsidRPr="008A31E1">
        <w:rPr>
          <w:rFonts w:ascii="Times New Roman" w:hAnsi="Times New Roman"/>
          <w:sz w:val="22"/>
          <w:szCs w:val="22"/>
        </w:rPr>
        <w:t xml:space="preserve">At any time during the procurement procedure, </w:t>
      </w:r>
      <w:bookmarkStart w:id="31" w:name="_Hlk138949784"/>
      <w:r w:rsidRPr="008A31E1">
        <w:rPr>
          <w:rFonts w:ascii="Times New Roman" w:hAnsi="Times New Roman"/>
          <w:sz w:val="22"/>
          <w:szCs w:val="22"/>
        </w:rPr>
        <w:t xml:space="preserve">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w:t>
      </w:r>
      <w:r w:rsidR="009C0688" w:rsidRPr="008A31E1">
        <w:rPr>
          <w:rFonts w:ascii="Times New Roman" w:hAnsi="Times New Roman"/>
          <w:sz w:val="22"/>
          <w:szCs w:val="22"/>
        </w:rPr>
        <w:t>t</w:t>
      </w:r>
      <w:r w:rsidRPr="008A31E1">
        <w:rPr>
          <w:rFonts w:ascii="Times New Roman" w:hAnsi="Times New Roman"/>
          <w:sz w:val="22"/>
          <w:szCs w:val="22"/>
        </w:rPr>
        <w:t>he Declaration on Honour</w:t>
      </w:r>
      <w:r w:rsidRPr="00E96577">
        <w:rPr>
          <w:rFonts w:ascii="Times New Roman" w:hAnsi="Times New Roman"/>
          <w:sz w:val="22"/>
          <w:szCs w:val="22"/>
        </w:rPr>
        <w:t>.</w:t>
      </w:r>
      <w:bookmarkEnd w:id="31"/>
    </w:p>
    <w:p w14:paraId="4AA2AD90" w14:textId="683FC5FD" w:rsidR="0048742A" w:rsidRPr="008A31E1" w:rsidRDefault="0048742A" w:rsidP="00D45256">
      <w:pPr>
        <w:ind w:left="567"/>
        <w:jc w:val="both"/>
        <w:outlineLvl w:val="0"/>
        <w:rPr>
          <w:rFonts w:ascii="Times New Roman" w:hAnsi="Times New Roman"/>
          <w:sz w:val="22"/>
          <w:szCs w:val="22"/>
          <w:lang w:val="en-IE"/>
        </w:rPr>
      </w:pPr>
      <w:r w:rsidRPr="008A31E1">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8A31E1" w:rsidRDefault="00124409" w:rsidP="00D45256">
      <w:pPr>
        <w:ind w:left="567"/>
        <w:jc w:val="both"/>
        <w:rPr>
          <w:rFonts w:ascii="Times New Roman" w:hAnsi="Times New Roman"/>
          <w:sz w:val="22"/>
          <w:szCs w:val="22"/>
        </w:rPr>
      </w:pPr>
      <w:r w:rsidRPr="008A31E1">
        <w:rPr>
          <w:rFonts w:ascii="Times New Roman" w:hAnsi="Times New Roman"/>
          <w:sz w:val="22"/>
          <w:szCs w:val="22"/>
        </w:rPr>
        <w:t>The above-mentioned docume</w:t>
      </w:r>
      <w:r w:rsidR="00531CAA" w:rsidRPr="008A31E1">
        <w:rPr>
          <w:rFonts w:ascii="Times New Roman" w:hAnsi="Times New Roman"/>
          <w:sz w:val="22"/>
          <w:szCs w:val="22"/>
        </w:rPr>
        <w:t xml:space="preserve">nts must be submitted for </w:t>
      </w:r>
      <w:r w:rsidRPr="008A31E1">
        <w:rPr>
          <w:rFonts w:ascii="Times New Roman" w:hAnsi="Times New Roman"/>
          <w:sz w:val="22"/>
          <w:szCs w:val="22"/>
        </w:rPr>
        <w:t>every member of a joint venture/consortium, all subcontractors and every capacity providing entit</w:t>
      </w:r>
      <w:r w:rsidR="00531CAA" w:rsidRPr="008A31E1">
        <w:rPr>
          <w:rFonts w:ascii="Times New Roman" w:hAnsi="Times New Roman"/>
          <w:sz w:val="22"/>
          <w:szCs w:val="22"/>
        </w:rPr>
        <w:t>y</w:t>
      </w:r>
      <w:r w:rsidRPr="008A31E1">
        <w:rPr>
          <w:rFonts w:ascii="Times New Roman" w:hAnsi="Times New Roman"/>
          <w:sz w:val="22"/>
          <w:szCs w:val="22"/>
        </w:rPr>
        <w:t xml:space="preserve">. </w:t>
      </w:r>
    </w:p>
    <w:p w14:paraId="5DE9377D" w14:textId="19BB92C7" w:rsidR="0048742A" w:rsidRPr="008A31E1" w:rsidRDefault="0048742A" w:rsidP="00D45256">
      <w:pPr>
        <w:ind w:left="567"/>
        <w:jc w:val="both"/>
        <w:outlineLvl w:val="0"/>
        <w:rPr>
          <w:rFonts w:ascii="Times New Roman" w:hAnsi="Times New Roman"/>
          <w:sz w:val="22"/>
          <w:szCs w:val="22"/>
          <w:lang w:val="en-IE"/>
        </w:rPr>
      </w:pPr>
      <w:r w:rsidRPr="008A31E1">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8A31E1" w:rsidRDefault="0048742A" w:rsidP="00D45256">
      <w:pPr>
        <w:ind w:left="567"/>
        <w:jc w:val="both"/>
        <w:outlineLvl w:val="0"/>
        <w:rPr>
          <w:rFonts w:ascii="Times New Roman" w:hAnsi="Times New Roman"/>
          <w:sz w:val="22"/>
          <w:szCs w:val="22"/>
          <w:lang w:val="en-IE"/>
        </w:rPr>
      </w:pPr>
      <w:r w:rsidRPr="008A31E1">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8A31E1" w:rsidRDefault="0048742A" w:rsidP="00D45256">
      <w:pPr>
        <w:ind w:left="567"/>
        <w:jc w:val="both"/>
        <w:outlineLvl w:val="0"/>
        <w:rPr>
          <w:rFonts w:ascii="Times New Roman" w:hAnsi="Times New Roman"/>
          <w:sz w:val="22"/>
          <w:szCs w:val="22"/>
          <w:lang w:val="en-IE"/>
        </w:rPr>
      </w:pPr>
      <w:r w:rsidRPr="008A31E1">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1554ED74" w:rsidR="0048742A" w:rsidRPr="009956B4" w:rsidRDefault="0048742A" w:rsidP="00D45256">
      <w:pPr>
        <w:ind w:left="567"/>
        <w:jc w:val="both"/>
        <w:rPr>
          <w:rFonts w:ascii="Times New Roman" w:hAnsi="Times New Roman"/>
          <w:sz w:val="22"/>
          <w:szCs w:val="22"/>
        </w:rPr>
      </w:pPr>
      <w:r w:rsidRPr="008A31E1">
        <w:rPr>
          <w:rFonts w:ascii="Times New Roman" w:hAnsi="Times New Roman"/>
          <w:sz w:val="22"/>
          <w:szCs w:val="22"/>
        </w:rPr>
        <w:t xml:space="preserve">If the successful tenderer fails to provide this documentary proof or statement or if the successful tenderer is found to have provided </w:t>
      </w:r>
      <w:r w:rsidR="002441E8" w:rsidRPr="008A31E1">
        <w:rPr>
          <w:rFonts w:ascii="Times New Roman" w:hAnsi="Times New Roman"/>
          <w:sz w:val="22"/>
          <w:szCs w:val="22"/>
        </w:rPr>
        <w:t xml:space="preserve">misrepresented </w:t>
      </w:r>
      <w:r w:rsidRPr="008A31E1">
        <w:rPr>
          <w:rFonts w:ascii="Times New Roman" w:hAnsi="Times New Roman"/>
          <w:sz w:val="22"/>
          <w:szCs w:val="22"/>
        </w:rPr>
        <w:t xml:space="preserve">information, the award will be considered null and void. In this case, the contracting authority may award the tender to the next lowest tenderer </w:t>
      </w:r>
      <w:r w:rsidR="008A31E1" w:rsidRPr="008A31E1">
        <w:rPr>
          <w:rFonts w:ascii="Times New Roman" w:hAnsi="Times New Roman"/>
          <w:sz w:val="22"/>
          <w:szCs w:val="22"/>
        </w:rPr>
        <w:t>or cancel the tender procedure.</w:t>
      </w:r>
    </w:p>
    <w:p w14:paraId="3B82FCC1" w14:textId="77777777" w:rsidR="00EA1ADC" w:rsidRDefault="00EA1ADC" w:rsidP="00D45256">
      <w:pPr>
        <w:ind w:left="567" w:hanging="567"/>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D45256" w:rsidRDefault="00EA1ADC" w:rsidP="00D45256">
      <w:pPr>
        <w:pStyle w:val="Heading1"/>
        <w:rPr>
          <w:lang w:val="en-IE"/>
        </w:rPr>
      </w:pPr>
      <w:bookmarkStart w:id="32" w:name="_Toc41467298"/>
      <w:bookmarkStart w:id="33" w:name="_Toc42488090"/>
      <w:r w:rsidRPr="00D45256">
        <w:rPr>
          <w:lang w:val="en-IE"/>
        </w:rPr>
        <w:t>22.</w:t>
      </w:r>
      <w:r w:rsidRPr="00D45256">
        <w:rPr>
          <w:lang w:val="en-IE"/>
        </w:rPr>
        <w:tab/>
      </w:r>
      <w:r w:rsidR="0047783A" w:rsidRPr="00D45256">
        <w:rPr>
          <w:lang w:val="en-IE"/>
        </w:rPr>
        <w:t>Signature of the contract and performance guarantee</w:t>
      </w:r>
      <w:bookmarkStart w:id="34" w:name="_Ref500418776"/>
      <w:bookmarkEnd w:id="32"/>
      <w:bookmarkEnd w:id="33"/>
    </w:p>
    <w:p w14:paraId="2DC2476A" w14:textId="0098108C" w:rsidR="0047783A" w:rsidRPr="00E07D2A" w:rsidRDefault="0047783A" w:rsidP="0047783A">
      <w:pPr>
        <w:ind w:left="567" w:hanging="567"/>
        <w:jc w:val="both"/>
        <w:outlineLvl w:val="0"/>
        <w:rPr>
          <w:rFonts w:ascii="Times New Roman" w:hAnsi="Times New Roman"/>
          <w:sz w:val="22"/>
        </w:rPr>
      </w:pPr>
      <w:r w:rsidRPr="00462394">
        <w:rPr>
          <w:rFonts w:ascii="Times New Roman" w:hAnsi="Times New Roman"/>
          <w:sz w:val="22"/>
          <w:szCs w:val="22"/>
        </w:rPr>
        <w:t>2</w:t>
      </w:r>
      <w:r w:rsidR="00EA1ADC" w:rsidRPr="00462394">
        <w:rPr>
          <w:rFonts w:ascii="Times New Roman" w:hAnsi="Times New Roman"/>
          <w:sz w:val="22"/>
          <w:szCs w:val="22"/>
        </w:rPr>
        <w:t>2.</w:t>
      </w:r>
      <w:r w:rsidR="00032EDE" w:rsidRPr="00D45256">
        <w:rPr>
          <w:rFonts w:ascii="Times New Roman" w:hAnsi="Times New Roman"/>
          <w:sz w:val="22"/>
          <w:szCs w:val="22"/>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 xml:space="preserve">by more than </w:t>
      </w:r>
      <w:r w:rsidR="00C21CF2">
        <w:rPr>
          <w:rFonts w:ascii="Times New Roman" w:hAnsi="Times New Roman"/>
          <w:sz w:val="22"/>
          <w:szCs w:val="22"/>
        </w:rPr>
        <w:t>10</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38CF475A" w:rsidR="0047783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lastRenderedPageBreak/>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the </w:t>
      </w:r>
      <w:r w:rsidR="00716419">
        <w:rPr>
          <w:rFonts w:ascii="Times New Roman" w:hAnsi="Times New Roman"/>
          <w:sz w:val="22"/>
          <w:lang w:val="en-GB"/>
        </w:rPr>
        <w:t xml:space="preserve">other party </w:t>
      </w:r>
      <w:r w:rsidRPr="00E07D2A">
        <w:rPr>
          <w:rFonts w:ascii="Times New Roman" w:hAnsi="Times New Roman"/>
          <w:sz w:val="22"/>
          <w:lang w:val="en-GB"/>
        </w:rPr>
        <w:t xml:space="preserve">must </w:t>
      </w:r>
      <w:r w:rsidR="00716419">
        <w:rPr>
          <w:rFonts w:ascii="Times New Roman" w:hAnsi="Times New Roman"/>
          <w:sz w:val="22"/>
          <w:lang w:val="en-GB"/>
        </w:rPr>
        <w:t>counter</w:t>
      </w:r>
      <w:r w:rsidRPr="00E07D2A">
        <w:rPr>
          <w:rFonts w:ascii="Times New Roman" w:hAnsi="Times New Roman"/>
          <w:sz w:val="22"/>
          <w:lang w:val="en-GB"/>
        </w:rPr>
        <w:t>sign and date the contract and return it</w:t>
      </w:r>
      <w:r w:rsidR="00716419">
        <w:rPr>
          <w:rFonts w:ascii="Times New Roman" w:hAnsi="Times New Roman"/>
          <w:sz w:val="22"/>
          <w:lang w:val="en-GB"/>
        </w:rPr>
        <w:t>. If applicable</w:t>
      </w:r>
      <w:r w:rsidR="00EB560F">
        <w:rPr>
          <w:rFonts w:ascii="Times New Roman" w:hAnsi="Times New Roman"/>
          <w:sz w:val="22"/>
          <w:lang w:val="en-GB"/>
        </w:rPr>
        <w:t>,</w:t>
      </w:r>
      <w:r w:rsidRPr="00E07D2A">
        <w:rPr>
          <w:rFonts w:ascii="Times New Roman" w:hAnsi="Times New Roman"/>
          <w:sz w:val="22"/>
          <w:lang w:val="en-GB"/>
        </w:rPr>
        <w:t xml:space="preserve"> the</w:t>
      </w:r>
      <w:r w:rsidR="001E4A7B">
        <w:rPr>
          <w:rFonts w:ascii="Times New Roman" w:hAnsi="Times New Roman"/>
          <w:sz w:val="22"/>
          <w:lang w:val="en-GB"/>
        </w:rPr>
        <w:t xml:space="preserve"> contractor shall together with the return of the countersigned contract, </w:t>
      </w:r>
      <w:r w:rsidR="00D37459">
        <w:rPr>
          <w:rFonts w:ascii="Times New Roman" w:hAnsi="Times New Roman"/>
          <w:sz w:val="22"/>
          <w:lang w:val="en-GB"/>
        </w:rPr>
        <w:t xml:space="preserve">submit </w:t>
      </w:r>
      <w:r w:rsidR="001E4A7B">
        <w:rPr>
          <w:rFonts w:ascii="Times New Roman" w:hAnsi="Times New Roman"/>
          <w:sz w:val="22"/>
          <w:lang w:val="en-GB"/>
        </w:rPr>
        <w:t>to the contracting authority a</w:t>
      </w:r>
      <w:r w:rsidRPr="00E07D2A">
        <w:rPr>
          <w:rFonts w:ascii="Times New Roman" w:hAnsi="Times New Roman"/>
          <w:sz w:val="22"/>
          <w:lang w:val="en-GB"/>
        </w:rPr>
        <w:t xml:space="preserve"> performance guarantee.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p w14:paraId="7C34A0E8" w14:textId="65CAF3E5" w:rsidR="00506A24" w:rsidRPr="00D45256" w:rsidRDefault="00E932EE" w:rsidP="00D45256">
      <w:pPr>
        <w:widowControl w:val="0"/>
        <w:tabs>
          <w:tab w:val="num" w:pos="567"/>
        </w:tabs>
        <w:spacing w:before="100" w:after="100"/>
        <w:ind w:left="567"/>
        <w:jc w:val="both"/>
        <w:rPr>
          <w:rFonts w:ascii="Times New Roman" w:hAnsi="Times New Roman"/>
          <w:sz w:val="22"/>
          <w:szCs w:val="22"/>
        </w:rPr>
      </w:pPr>
      <w:r>
        <w:rPr>
          <w:rFonts w:ascii="Times New Roman" w:hAnsi="Times New Roman"/>
          <w:snapToGrid/>
          <w:sz w:val="22"/>
          <w:szCs w:val="22"/>
          <w:lang w:eastAsia="en-GB"/>
        </w:rPr>
        <w:t>I</w:t>
      </w:r>
      <w:r w:rsidR="00506A24" w:rsidRPr="00506A24">
        <w:rPr>
          <w:rFonts w:ascii="Times New Roman" w:hAnsi="Times New Roman"/>
          <w:snapToGrid/>
          <w:sz w:val="22"/>
          <w:szCs w:val="22"/>
          <w:lang w:eastAsia="en-GB"/>
        </w:rPr>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w:t>
      </w:r>
      <w:r w:rsidR="00506A24" w:rsidRPr="00506A24">
        <w:rPr>
          <w:rFonts w:ascii="Times New Roman" w:hAnsi="Times New Roman"/>
          <w:snapToGrid/>
          <w:lang w:eastAsia="en-GB"/>
        </w:rPr>
        <w:t xml:space="preserve"> </w:t>
      </w:r>
      <w:r w:rsidR="00506A24" w:rsidRPr="00506A24">
        <w:rPr>
          <w:rFonts w:ascii="Times New Roman" w:hAnsi="Times New Roman"/>
          <w:snapToGrid/>
          <w:sz w:val="22"/>
          <w:szCs w:val="22"/>
          <w:lang w:eastAsia="en-GB"/>
        </w:rPr>
        <w:t>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bookmarkEnd w:id="34"/>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391681E3" w14:textId="59CFE28B" w:rsidR="00462394" w:rsidRPr="00D45256" w:rsidRDefault="0047783A" w:rsidP="00D45256">
      <w:pPr>
        <w:pStyle w:val="Heading2"/>
        <w:keepNext w:val="0"/>
        <w:ind w:left="567" w:hanging="567"/>
        <w:jc w:val="both"/>
        <w:rPr>
          <w:rFonts w:ascii="Times New Roman" w:hAnsi="Times New Roman"/>
          <w:sz w:val="22"/>
          <w:szCs w:val="22"/>
          <w:lang w:val="en-IE"/>
        </w:rPr>
      </w:pPr>
      <w:r w:rsidRPr="00D45256">
        <w:rPr>
          <w:rFonts w:ascii="Times New Roman" w:hAnsi="Times New Roman"/>
          <w:sz w:val="22"/>
          <w:szCs w:val="22"/>
          <w:lang w:val="en-GB"/>
        </w:rPr>
        <w:t>2</w:t>
      </w:r>
      <w:r w:rsidR="00EA1ADC" w:rsidRPr="00D45256">
        <w:rPr>
          <w:rFonts w:ascii="Times New Roman" w:hAnsi="Times New Roman"/>
          <w:sz w:val="22"/>
          <w:szCs w:val="22"/>
          <w:lang w:val="en-GB"/>
        </w:rPr>
        <w:t>2</w:t>
      </w:r>
      <w:r w:rsidRPr="00D45256">
        <w:rPr>
          <w:rFonts w:ascii="Times New Roman" w:hAnsi="Times New Roman"/>
          <w:sz w:val="22"/>
          <w:szCs w:val="22"/>
          <w:lang w:val="en-GB"/>
        </w:rPr>
        <w:t>.</w:t>
      </w:r>
      <w:r w:rsidR="00032EDE" w:rsidRPr="00D45256">
        <w:rPr>
          <w:rFonts w:ascii="Times New Roman" w:hAnsi="Times New Roman"/>
          <w:sz w:val="22"/>
          <w:szCs w:val="22"/>
          <w:lang w:val="en-GB"/>
        </w:rPr>
        <w:t>4</w:t>
      </w:r>
      <w:r w:rsidRPr="00D45256">
        <w:rPr>
          <w:rFonts w:ascii="Times New Roman" w:hAnsi="Times New Roman"/>
          <w:sz w:val="22"/>
          <w:szCs w:val="22"/>
          <w:lang w:val="en-GB"/>
        </w:rPr>
        <w:tab/>
        <w:t xml:space="preserve">The performance guarantee referred to in the </w:t>
      </w:r>
      <w:r w:rsidR="000D5F1B" w:rsidRPr="00D45256">
        <w:rPr>
          <w:rFonts w:ascii="Times New Roman" w:hAnsi="Times New Roman"/>
          <w:sz w:val="22"/>
          <w:szCs w:val="22"/>
          <w:lang w:val="en-GB"/>
        </w:rPr>
        <w:t>g</w:t>
      </w:r>
      <w:r w:rsidRPr="00D45256">
        <w:rPr>
          <w:rFonts w:ascii="Times New Roman" w:hAnsi="Times New Roman"/>
          <w:sz w:val="22"/>
          <w:szCs w:val="22"/>
          <w:lang w:val="en-GB"/>
        </w:rPr>
        <w:t xml:space="preserve">eneral </w:t>
      </w:r>
      <w:r w:rsidR="000D5F1B" w:rsidRPr="00D45256">
        <w:rPr>
          <w:rFonts w:ascii="Times New Roman" w:hAnsi="Times New Roman"/>
          <w:sz w:val="22"/>
          <w:szCs w:val="22"/>
          <w:lang w:val="en-GB"/>
        </w:rPr>
        <w:t>c</w:t>
      </w:r>
      <w:r w:rsidRPr="00D45256">
        <w:rPr>
          <w:rFonts w:ascii="Times New Roman" w:hAnsi="Times New Roman"/>
          <w:sz w:val="22"/>
          <w:szCs w:val="22"/>
          <w:lang w:val="en-GB"/>
        </w:rPr>
        <w:t>onditions is set at</w:t>
      </w:r>
      <w:r w:rsidR="00365029">
        <w:rPr>
          <w:rFonts w:ascii="Times New Roman" w:hAnsi="Times New Roman"/>
          <w:sz w:val="22"/>
          <w:szCs w:val="22"/>
          <w:lang w:val="en-GB"/>
        </w:rPr>
        <w:t xml:space="preserve"> </w:t>
      </w:r>
      <w:r w:rsidR="00A11437" w:rsidRPr="00D45256">
        <w:rPr>
          <w:rFonts w:ascii="Times New Roman" w:hAnsi="Times New Roman"/>
          <w:sz w:val="22"/>
          <w:szCs w:val="22"/>
          <w:lang w:val="en-GB"/>
        </w:rPr>
        <w:t>10%</w:t>
      </w:r>
      <w:r w:rsidRPr="00D45256">
        <w:rPr>
          <w:rFonts w:ascii="Times New Roman" w:hAnsi="Times New Roman"/>
          <w:sz w:val="22"/>
          <w:szCs w:val="22"/>
          <w:lang w:val="en-GB"/>
        </w:rPr>
        <w:t xml:space="preserve"> of the amount of the contract</w:t>
      </w:r>
      <w:r w:rsidR="00E07D2A" w:rsidRPr="00D45256">
        <w:rPr>
          <w:rFonts w:ascii="Times New Roman" w:hAnsi="Times New Roman"/>
          <w:sz w:val="22"/>
          <w:szCs w:val="22"/>
          <w:lang w:val="en-GB"/>
        </w:rPr>
        <w:t>. The performance guarantee</w:t>
      </w:r>
      <w:r w:rsidRPr="00D45256">
        <w:rPr>
          <w:rFonts w:ascii="Times New Roman" w:hAnsi="Times New Roman"/>
          <w:sz w:val="22"/>
          <w:szCs w:val="22"/>
          <w:lang w:val="en-GB"/>
        </w:rPr>
        <w:t xml:space="preserve"> must be presented in the form specified in the annex to the tender dossier. It will be released within </w:t>
      </w:r>
      <w:r w:rsidR="007533EA" w:rsidRPr="00D45256">
        <w:rPr>
          <w:rFonts w:ascii="Times New Roman" w:hAnsi="Times New Roman"/>
          <w:sz w:val="22"/>
          <w:szCs w:val="22"/>
          <w:lang w:val="en-GB"/>
        </w:rPr>
        <w:t>60</w:t>
      </w:r>
      <w:r w:rsidRPr="00D45256">
        <w:rPr>
          <w:rFonts w:ascii="Times New Roman" w:hAnsi="Times New Roman"/>
          <w:sz w:val="22"/>
          <w:szCs w:val="22"/>
          <w:lang w:val="en-GB"/>
        </w:rPr>
        <w:t xml:space="preserve"> days of the issue of the final acceptance certificate by the </w:t>
      </w:r>
      <w:r w:rsidR="000D5F1B" w:rsidRPr="00D45256">
        <w:rPr>
          <w:rFonts w:ascii="Times New Roman" w:hAnsi="Times New Roman"/>
          <w:sz w:val="22"/>
          <w:szCs w:val="22"/>
          <w:lang w:val="en-GB"/>
        </w:rPr>
        <w:t>c</w:t>
      </w:r>
      <w:r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Pr="00D45256">
        <w:rPr>
          <w:rFonts w:ascii="Times New Roman" w:hAnsi="Times New Roman"/>
          <w:sz w:val="22"/>
          <w:szCs w:val="22"/>
          <w:lang w:val="en-GB"/>
        </w:rPr>
        <w:t>uthority, except for the proportion assigned to after-sales service.</w:t>
      </w:r>
      <w:r w:rsidR="008718AA" w:rsidRPr="00D45256">
        <w:rPr>
          <w:rFonts w:ascii="Times New Roman" w:hAnsi="Times New Roman"/>
          <w:sz w:val="22"/>
          <w:szCs w:val="22"/>
          <w:lang w:val="en-GB"/>
        </w:rPr>
        <w:t xml:space="preserve"> For contracts of </w:t>
      </w:r>
      <w:r w:rsidR="000D5F1B" w:rsidRPr="00D45256">
        <w:rPr>
          <w:rFonts w:ascii="Times New Roman" w:hAnsi="Times New Roman"/>
          <w:sz w:val="22"/>
          <w:szCs w:val="22"/>
          <w:lang w:val="en-GB"/>
        </w:rPr>
        <w:t>EUR</w:t>
      </w:r>
      <w:r w:rsidR="008718AA" w:rsidRPr="00D45256">
        <w:rPr>
          <w:rFonts w:ascii="Times New Roman" w:hAnsi="Times New Roman"/>
          <w:sz w:val="22"/>
          <w:szCs w:val="22"/>
          <w:lang w:val="en-GB"/>
        </w:rPr>
        <w:t xml:space="preserve"> 150</w:t>
      </w:r>
      <w:r w:rsidR="000D5F1B" w:rsidRPr="00D45256">
        <w:rPr>
          <w:rFonts w:ascii="Times New Roman" w:hAnsi="Times New Roman"/>
          <w:sz w:val="22"/>
          <w:szCs w:val="22"/>
          <w:lang w:val="en-GB"/>
        </w:rPr>
        <w:t> </w:t>
      </w:r>
      <w:r w:rsidR="008718AA" w:rsidRPr="00D45256">
        <w:rPr>
          <w:rFonts w:ascii="Times New Roman" w:hAnsi="Times New Roman"/>
          <w:sz w:val="22"/>
          <w:szCs w:val="22"/>
          <w:lang w:val="en-GB"/>
        </w:rPr>
        <w:t xml:space="preserve">000 or below, on the basis of objective criteria such as the type and value of the contract, the </w:t>
      </w:r>
      <w:r w:rsidR="000D5F1B" w:rsidRPr="00D45256">
        <w:rPr>
          <w:rFonts w:ascii="Times New Roman" w:hAnsi="Times New Roman"/>
          <w:sz w:val="22"/>
          <w:szCs w:val="22"/>
          <w:lang w:val="en-GB"/>
        </w:rPr>
        <w:t>c</w:t>
      </w:r>
      <w:r w:rsidR="008718AA"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008718AA" w:rsidRPr="00D45256">
        <w:rPr>
          <w:rFonts w:ascii="Times New Roman" w:hAnsi="Times New Roman"/>
          <w:sz w:val="22"/>
          <w:szCs w:val="22"/>
          <w:lang w:val="en-GB"/>
        </w:rPr>
        <w:t>uthority may decide not to require such a guarantee.</w:t>
      </w:r>
      <w:r w:rsidR="00D15C09" w:rsidRPr="00D45256">
        <w:rPr>
          <w:rFonts w:ascii="Times New Roman" w:hAnsi="Times New Roman"/>
          <w:sz w:val="22"/>
          <w:szCs w:val="22"/>
          <w:lang w:val="en-GB"/>
        </w:rPr>
        <w:t xml:space="preserve">  </w:t>
      </w:r>
    </w:p>
    <w:p w14:paraId="2201497C" w14:textId="77777777" w:rsidR="0047783A" w:rsidRPr="00D45256" w:rsidRDefault="00EA1ADC" w:rsidP="00D45256">
      <w:pPr>
        <w:pStyle w:val="Heading1"/>
        <w:rPr>
          <w:lang w:val="en-IE"/>
        </w:rPr>
      </w:pPr>
      <w:bookmarkStart w:id="35" w:name="_Toc41467299"/>
      <w:bookmarkStart w:id="36" w:name="_Toc42488091"/>
      <w:r w:rsidRPr="00D45256">
        <w:rPr>
          <w:lang w:val="en-IE"/>
        </w:rPr>
        <w:t>23.</w:t>
      </w:r>
      <w:r w:rsidRPr="00D45256">
        <w:rPr>
          <w:lang w:val="en-IE"/>
        </w:rPr>
        <w:tab/>
      </w:r>
      <w:r w:rsidR="0047783A" w:rsidRPr="00D45256">
        <w:rPr>
          <w:lang w:val="en-IE"/>
        </w:rPr>
        <w:t xml:space="preserve">Tender </w:t>
      </w:r>
      <w:r w:rsidR="0047783A" w:rsidRPr="00D45256">
        <w:rPr>
          <w:lang w:val="en-GB"/>
        </w:rPr>
        <w:t>guarantee</w:t>
      </w:r>
      <w:bookmarkEnd w:id="35"/>
      <w:bookmarkEnd w:id="36"/>
    </w:p>
    <w:p w14:paraId="7098C122" w14:textId="7DE9AEB9" w:rsidR="008A31E1" w:rsidRDefault="008A31E1" w:rsidP="008A31E1">
      <w:pPr>
        <w:ind w:left="567"/>
        <w:jc w:val="both"/>
        <w:outlineLvl w:val="0"/>
        <w:rPr>
          <w:rFonts w:ascii="Times New Roman" w:hAnsi="Times New Roman"/>
          <w:sz w:val="22"/>
          <w:szCs w:val="22"/>
        </w:rPr>
      </w:pPr>
      <w:r w:rsidRPr="009B01F4">
        <w:rPr>
          <w:rFonts w:ascii="Times New Roman" w:hAnsi="Times New Roman"/>
          <w:sz w:val="22"/>
          <w:szCs w:val="22"/>
        </w:rPr>
        <w:t>Tenderers must provide a tender guarantee of EUR: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2484"/>
      </w:tblGrid>
      <w:tr w:rsidR="008A31E1" w:rsidRPr="0053797B" w14:paraId="06D26404" w14:textId="77777777" w:rsidTr="003723C7">
        <w:trPr>
          <w:jc w:val="center"/>
        </w:trPr>
        <w:tc>
          <w:tcPr>
            <w:tcW w:w="1381" w:type="dxa"/>
            <w:shd w:val="clear" w:color="auto" w:fill="auto"/>
            <w:vAlign w:val="center"/>
          </w:tcPr>
          <w:p w14:paraId="7E4DD505" w14:textId="77777777" w:rsidR="008A31E1" w:rsidRDefault="008A31E1" w:rsidP="003723C7">
            <w:pPr>
              <w:jc w:val="center"/>
              <w:rPr>
                <w:rFonts w:ascii="Times New Roman" w:hAnsi="Times New Roman"/>
                <w:b/>
                <w:sz w:val="22"/>
                <w:szCs w:val="22"/>
              </w:rPr>
            </w:pPr>
            <w:r>
              <w:rPr>
                <w:rFonts w:ascii="Times New Roman" w:hAnsi="Times New Roman"/>
                <w:b/>
                <w:sz w:val="22"/>
                <w:szCs w:val="22"/>
              </w:rPr>
              <w:t>Lot 1:</w:t>
            </w:r>
          </w:p>
        </w:tc>
        <w:tc>
          <w:tcPr>
            <w:tcW w:w="2484" w:type="dxa"/>
            <w:shd w:val="clear" w:color="auto" w:fill="auto"/>
            <w:vAlign w:val="center"/>
          </w:tcPr>
          <w:p w14:paraId="0AF22717" w14:textId="0A8BFB23" w:rsidR="008A31E1" w:rsidRPr="0053797B" w:rsidRDefault="008A31E1" w:rsidP="00E96577">
            <w:pPr>
              <w:jc w:val="center"/>
              <w:rPr>
                <w:rFonts w:ascii="Times New Roman" w:hAnsi="Times New Roman"/>
                <w:b/>
                <w:bCs/>
                <w:sz w:val="22"/>
                <w:szCs w:val="22"/>
              </w:rPr>
            </w:pPr>
            <w:r>
              <w:rPr>
                <w:rFonts w:ascii="Times New Roman" w:hAnsi="Times New Roman"/>
                <w:b/>
                <w:bCs/>
                <w:sz w:val="22"/>
                <w:szCs w:val="22"/>
              </w:rPr>
              <w:t xml:space="preserve"> </w:t>
            </w:r>
            <w:r w:rsidR="00E96577">
              <w:rPr>
                <w:rFonts w:ascii="Times New Roman" w:hAnsi="Times New Roman"/>
                <w:b/>
                <w:bCs/>
                <w:sz w:val="22"/>
                <w:szCs w:val="22"/>
              </w:rPr>
              <w:t>8</w:t>
            </w:r>
            <w:r>
              <w:rPr>
                <w:rFonts w:ascii="Times New Roman" w:hAnsi="Times New Roman"/>
                <w:b/>
                <w:bCs/>
                <w:sz w:val="22"/>
                <w:szCs w:val="22"/>
              </w:rPr>
              <w:t>.000,00</w:t>
            </w:r>
            <w:r w:rsidRPr="0053797B">
              <w:rPr>
                <w:rFonts w:ascii="Times New Roman" w:hAnsi="Times New Roman"/>
                <w:b/>
                <w:bCs/>
                <w:sz w:val="22"/>
                <w:szCs w:val="22"/>
              </w:rPr>
              <w:t xml:space="preserve"> EUR</w:t>
            </w:r>
          </w:p>
        </w:tc>
      </w:tr>
      <w:tr w:rsidR="008A31E1" w:rsidRPr="0053797B" w14:paraId="2F4E6BAB" w14:textId="77777777" w:rsidTr="003723C7">
        <w:trPr>
          <w:jc w:val="center"/>
        </w:trPr>
        <w:tc>
          <w:tcPr>
            <w:tcW w:w="1381" w:type="dxa"/>
            <w:shd w:val="clear" w:color="auto" w:fill="auto"/>
            <w:vAlign w:val="center"/>
          </w:tcPr>
          <w:p w14:paraId="5053ABF1" w14:textId="49EA83A8" w:rsidR="008A31E1" w:rsidRDefault="008A31E1" w:rsidP="00E96577">
            <w:pPr>
              <w:jc w:val="center"/>
              <w:rPr>
                <w:rFonts w:ascii="Times New Roman" w:hAnsi="Times New Roman"/>
                <w:b/>
                <w:sz w:val="22"/>
                <w:szCs w:val="22"/>
              </w:rPr>
            </w:pPr>
            <w:r>
              <w:rPr>
                <w:rFonts w:ascii="Times New Roman" w:hAnsi="Times New Roman"/>
                <w:b/>
                <w:sz w:val="22"/>
                <w:szCs w:val="22"/>
              </w:rPr>
              <w:t xml:space="preserve">Lot </w:t>
            </w:r>
            <w:r w:rsidR="00E96577">
              <w:rPr>
                <w:rFonts w:ascii="Times New Roman" w:hAnsi="Times New Roman"/>
                <w:b/>
                <w:sz w:val="22"/>
                <w:szCs w:val="22"/>
              </w:rPr>
              <w:t>2</w:t>
            </w:r>
            <w:r>
              <w:rPr>
                <w:rFonts w:ascii="Times New Roman" w:hAnsi="Times New Roman"/>
                <w:b/>
                <w:sz w:val="22"/>
                <w:szCs w:val="22"/>
              </w:rPr>
              <w:t xml:space="preserve">: </w:t>
            </w:r>
          </w:p>
        </w:tc>
        <w:tc>
          <w:tcPr>
            <w:tcW w:w="2484" w:type="dxa"/>
            <w:shd w:val="clear" w:color="auto" w:fill="auto"/>
            <w:vAlign w:val="center"/>
          </w:tcPr>
          <w:p w14:paraId="34F8291F" w14:textId="77777777" w:rsidR="008A31E1" w:rsidRDefault="008A31E1" w:rsidP="003723C7">
            <w:pPr>
              <w:jc w:val="center"/>
              <w:rPr>
                <w:rFonts w:ascii="Times New Roman" w:hAnsi="Times New Roman"/>
                <w:b/>
                <w:bCs/>
                <w:sz w:val="22"/>
                <w:szCs w:val="22"/>
              </w:rPr>
            </w:pPr>
            <w:r>
              <w:rPr>
                <w:rFonts w:ascii="Times New Roman" w:hAnsi="Times New Roman"/>
                <w:b/>
                <w:bCs/>
                <w:sz w:val="22"/>
                <w:szCs w:val="22"/>
              </w:rPr>
              <w:t>2.000,00 EUR</w:t>
            </w:r>
          </w:p>
        </w:tc>
      </w:tr>
      <w:tr w:rsidR="008A31E1" w:rsidRPr="0053797B" w14:paraId="077324BE" w14:textId="77777777" w:rsidTr="003723C7">
        <w:trPr>
          <w:jc w:val="center"/>
        </w:trPr>
        <w:tc>
          <w:tcPr>
            <w:tcW w:w="1381" w:type="dxa"/>
            <w:shd w:val="clear" w:color="auto" w:fill="auto"/>
            <w:vAlign w:val="center"/>
          </w:tcPr>
          <w:p w14:paraId="6E855E0D" w14:textId="2D86BD4E" w:rsidR="008A31E1" w:rsidRDefault="008A31E1" w:rsidP="00E96577">
            <w:pPr>
              <w:jc w:val="center"/>
              <w:rPr>
                <w:rFonts w:ascii="Times New Roman" w:hAnsi="Times New Roman"/>
                <w:b/>
                <w:sz w:val="22"/>
                <w:szCs w:val="22"/>
              </w:rPr>
            </w:pPr>
            <w:r>
              <w:rPr>
                <w:rFonts w:ascii="Times New Roman" w:hAnsi="Times New Roman"/>
                <w:b/>
                <w:sz w:val="22"/>
                <w:szCs w:val="22"/>
              </w:rPr>
              <w:t xml:space="preserve">Lot </w:t>
            </w:r>
            <w:r w:rsidR="00E96577">
              <w:rPr>
                <w:rFonts w:ascii="Times New Roman" w:hAnsi="Times New Roman"/>
                <w:b/>
                <w:sz w:val="22"/>
                <w:szCs w:val="22"/>
              </w:rPr>
              <w:t>3</w:t>
            </w:r>
            <w:r>
              <w:rPr>
                <w:rFonts w:ascii="Times New Roman" w:hAnsi="Times New Roman"/>
                <w:b/>
                <w:sz w:val="22"/>
                <w:szCs w:val="22"/>
              </w:rPr>
              <w:t xml:space="preserve">: </w:t>
            </w:r>
          </w:p>
        </w:tc>
        <w:tc>
          <w:tcPr>
            <w:tcW w:w="2484" w:type="dxa"/>
            <w:shd w:val="clear" w:color="auto" w:fill="auto"/>
            <w:vAlign w:val="center"/>
          </w:tcPr>
          <w:p w14:paraId="0D761E40" w14:textId="77777777" w:rsidR="008A31E1" w:rsidRPr="0053797B" w:rsidRDefault="008A31E1" w:rsidP="003723C7">
            <w:pPr>
              <w:jc w:val="center"/>
              <w:rPr>
                <w:rFonts w:ascii="Times New Roman" w:hAnsi="Times New Roman"/>
                <w:b/>
                <w:bCs/>
                <w:sz w:val="22"/>
                <w:szCs w:val="22"/>
              </w:rPr>
            </w:pPr>
            <w:r>
              <w:rPr>
                <w:rFonts w:ascii="Times New Roman" w:hAnsi="Times New Roman"/>
                <w:b/>
                <w:bCs/>
                <w:sz w:val="22"/>
                <w:szCs w:val="22"/>
              </w:rPr>
              <w:t xml:space="preserve"> 3.500,00 </w:t>
            </w:r>
            <w:r w:rsidRPr="0053797B">
              <w:rPr>
                <w:rFonts w:ascii="Times New Roman" w:hAnsi="Times New Roman"/>
                <w:b/>
                <w:bCs/>
                <w:sz w:val="22"/>
                <w:szCs w:val="22"/>
              </w:rPr>
              <w:t>EUR</w:t>
            </w:r>
          </w:p>
        </w:tc>
      </w:tr>
    </w:tbl>
    <w:p w14:paraId="2B251BCD" w14:textId="77777777" w:rsidR="001B2B16" w:rsidRDefault="001B2B16" w:rsidP="00C07667">
      <w:pPr>
        <w:ind w:left="567"/>
        <w:jc w:val="both"/>
        <w:outlineLvl w:val="0"/>
        <w:rPr>
          <w:rFonts w:ascii="Times New Roman" w:hAnsi="Times New Roman"/>
          <w:sz w:val="22"/>
          <w:szCs w:val="22"/>
        </w:rPr>
      </w:pPr>
    </w:p>
    <w:p w14:paraId="013B3266" w14:textId="248C083F" w:rsidR="00E65BB2" w:rsidRPr="008A31E1" w:rsidRDefault="001744F6" w:rsidP="00C07667">
      <w:pPr>
        <w:ind w:left="567"/>
        <w:jc w:val="both"/>
        <w:outlineLvl w:val="0"/>
        <w:rPr>
          <w:rFonts w:ascii="Times New Roman" w:hAnsi="Times New Roman"/>
          <w:sz w:val="22"/>
          <w:szCs w:val="22"/>
        </w:rPr>
      </w:pPr>
      <w:r w:rsidRPr="008A31E1">
        <w:rPr>
          <w:rFonts w:ascii="Times New Roman" w:hAnsi="Times New Roman"/>
          <w:sz w:val="22"/>
          <w:szCs w:val="22"/>
        </w:rPr>
        <w:t xml:space="preserve">when submitting their tender. </w:t>
      </w:r>
      <w:r w:rsidR="00E65BB2" w:rsidRPr="008A31E1">
        <w:rPr>
          <w:rFonts w:ascii="Times New Roman" w:hAnsi="Times New Roman"/>
          <w:sz w:val="22"/>
          <w:szCs w:val="22"/>
        </w:rPr>
        <w:t>The tender guarantee must be presented in the form specified in the annex to the tender dossier. It must remain valid for 45 days beyond the period of validity of the tender.</w:t>
      </w:r>
      <w:r w:rsidR="00A11437" w:rsidRPr="008A31E1">
        <w:rPr>
          <w:rFonts w:ascii="Times New Roman" w:hAnsi="Times New Roman"/>
          <w:sz w:val="22"/>
          <w:szCs w:val="22"/>
        </w:rPr>
        <w:t xml:space="preserve"> This guarantee will be called upon if the tenderer does not fulfil all obligations stated in its tender.</w:t>
      </w:r>
    </w:p>
    <w:p w14:paraId="7559EA15" w14:textId="63EC746C" w:rsidR="00E65BB2" w:rsidRPr="008A31E1" w:rsidRDefault="001744F6" w:rsidP="00C07667">
      <w:pPr>
        <w:ind w:left="567"/>
        <w:jc w:val="both"/>
        <w:outlineLvl w:val="0"/>
        <w:rPr>
          <w:rFonts w:ascii="Times New Roman" w:hAnsi="Times New Roman"/>
          <w:sz w:val="22"/>
          <w:szCs w:val="22"/>
        </w:rPr>
      </w:pPr>
      <w:r w:rsidRPr="008A31E1">
        <w:rPr>
          <w:rFonts w:ascii="Times New Roman" w:hAnsi="Times New Roman"/>
          <w:sz w:val="22"/>
          <w:szCs w:val="22"/>
        </w:rPr>
        <w:t>This guarantee will be released to unsuccessful tenderers once the tender procedure has been completed</w:t>
      </w:r>
      <w:r w:rsidR="00E65BB2" w:rsidRPr="008A31E1">
        <w:rPr>
          <w:rFonts w:ascii="Times New Roman" w:hAnsi="Times New Roman"/>
          <w:sz w:val="22"/>
          <w:szCs w:val="22"/>
        </w:rPr>
        <w:t>.</w:t>
      </w:r>
      <w:r w:rsidRPr="008A31E1">
        <w:rPr>
          <w:rFonts w:ascii="Times New Roman" w:hAnsi="Times New Roman"/>
          <w:sz w:val="22"/>
          <w:szCs w:val="22"/>
        </w:rPr>
        <w:t xml:space="preserve"> </w:t>
      </w:r>
      <w:r w:rsidR="00E65BB2" w:rsidRPr="008A31E1">
        <w:rPr>
          <w:rFonts w:ascii="Times New Roman" w:hAnsi="Times New Roman"/>
          <w:sz w:val="22"/>
          <w:szCs w:val="22"/>
        </w:rPr>
        <w:t xml:space="preserve">The tender guarantee of the successful tenderer will be released on signing of the contract, once the performance guarantee has been submitted. </w:t>
      </w:r>
    </w:p>
    <w:p w14:paraId="07D954B0" w14:textId="21A249BC" w:rsidR="001744F6" w:rsidRDefault="001744F6" w:rsidP="00C07667">
      <w:pPr>
        <w:ind w:left="567"/>
        <w:jc w:val="both"/>
        <w:outlineLvl w:val="0"/>
        <w:rPr>
          <w:rFonts w:ascii="Times New Roman" w:hAnsi="Times New Roman"/>
          <w:sz w:val="22"/>
          <w:szCs w:val="22"/>
        </w:rPr>
      </w:pPr>
      <w:r w:rsidRPr="008A31E1">
        <w:rPr>
          <w:rFonts w:ascii="Times New Roman" w:hAnsi="Times New Roman"/>
          <w:sz w:val="22"/>
          <w:szCs w:val="22"/>
        </w:rPr>
        <w:t>This guarantee will be called upon if the tenderer does not fulfil all obligations stated</w:t>
      </w:r>
      <w:r w:rsidR="008A31E1" w:rsidRPr="008A31E1">
        <w:rPr>
          <w:rFonts w:ascii="Times New Roman" w:hAnsi="Times New Roman"/>
          <w:sz w:val="22"/>
          <w:szCs w:val="22"/>
        </w:rPr>
        <w:t xml:space="preserve"> in its tender.</w:t>
      </w:r>
      <w:r w:rsidRPr="001A2BC4">
        <w:rPr>
          <w:rFonts w:ascii="Times New Roman" w:hAnsi="Times New Roman"/>
          <w:sz w:val="22"/>
          <w:szCs w:val="22"/>
        </w:rPr>
        <w:t xml:space="preserve"> </w:t>
      </w:r>
    </w:p>
    <w:p w14:paraId="69F3673E" w14:textId="77777777" w:rsidR="001B2B16" w:rsidRDefault="001B2B16" w:rsidP="00C07667">
      <w:pPr>
        <w:ind w:left="567"/>
        <w:jc w:val="both"/>
        <w:outlineLvl w:val="0"/>
        <w:rPr>
          <w:rFonts w:ascii="Times New Roman" w:hAnsi="Times New Roman"/>
          <w:sz w:val="22"/>
          <w:szCs w:val="22"/>
        </w:rPr>
      </w:pPr>
    </w:p>
    <w:p w14:paraId="1A9EE00F" w14:textId="3EFF7844" w:rsidR="0047783A" w:rsidRPr="00D45256" w:rsidRDefault="00EA1ADC" w:rsidP="00D45256">
      <w:pPr>
        <w:pStyle w:val="Heading1"/>
        <w:rPr>
          <w:lang w:val="en-IE"/>
        </w:rPr>
      </w:pPr>
      <w:bookmarkStart w:id="37" w:name="_Toc41467300"/>
      <w:bookmarkStart w:id="38" w:name="_Toc42488092"/>
      <w:r w:rsidRPr="00D45256">
        <w:rPr>
          <w:lang w:val="en-IE"/>
        </w:rPr>
        <w:lastRenderedPageBreak/>
        <w:t>24.</w:t>
      </w:r>
      <w:r w:rsidR="00092841" w:rsidRPr="00D45256">
        <w:rPr>
          <w:lang w:val="en-IE"/>
        </w:rPr>
        <w:tab/>
      </w:r>
      <w:r w:rsidR="0047783A" w:rsidRPr="00D45256">
        <w:rPr>
          <w:lang w:val="en-IE"/>
        </w:rPr>
        <w:t>Ethics</w:t>
      </w:r>
      <w:r w:rsidR="00D920CD" w:rsidRPr="00D45256">
        <w:rPr>
          <w:lang w:val="en-IE"/>
        </w:rPr>
        <w:t>, values</w:t>
      </w:r>
      <w:r w:rsidR="001E7D1F" w:rsidRPr="00D45256">
        <w:rPr>
          <w:lang w:val="en-IE"/>
        </w:rPr>
        <w:t xml:space="preserve"> </w:t>
      </w:r>
      <w:bookmarkEnd w:id="37"/>
      <w:bookmarkEnd w:id="38"/>
      <w:r w:rsidR="00442FF2" w:rsidRPr="00D45256">
        <w:rPr>
          <w:lang w:val="en-IE"/>
        </w:rPr>
        <w:t>and code of conduct</w:t>
      </w:r>
    </w:p>
    <w:p w14:paraId="48CCF768" w14:textId="2D789C76" w:rsidR="00056DA2" w:rsidRDefault="0047783A" w:rsidP="00056DA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r w:rsidR="00656270">
        <w:rPr>
          <w:rFonts w:ascii="Times New Roman" w:hAnsi="Times New Roman"/>
          <w:sz w:val="22"/>
          <w:u w:val="single"/>
          <w:lang w:val="en-GB"/>
        </w:rPr>
        <w:t xml:space="preserve"> </w:t>
      </w:r>
      <w:bookmarkStart w:id="39" w:name="_Hlk161239645"/>
      <w:r w:rsidR="00656270" w:rsidRPr="00656270">
        <w:rPr>
          <w:rFonts w:ascii="Times New Roman" w:hAnsi="Times New Roman"/>
          <w:sz w:val="22"/>
          <w:u w:val="single"/>
          <w:lang w:val="en-GB"/>
        </w:rPr>
        <w:t>and of professional conflicting interest</w:t>
      </w:r>
      <w:bookmarkEnd w:id="39"/>
      <w:r w:rsidR="00056DA2">
        <w:rPr>
          <w:rFonts w:ascii="Times New Roman" w:hAnsi="Times New Roman"/>
          <w:sz w:val="22"/>
          <w:u w:val="single"/>
          <w:lang w:val="en-GB"/>
        </w:rPr>
        <w:t xml:space="preserve"> </w:t>
      </w:r>
    </w:p>
    <w:p w14:paraId="7A7FB611" w14:textId="036C7FC4" w:rsidR="00442FF2" w:rsidRDefault="00442FF2" w:rsidP="00056DA2">
      <w:pPr>
        <w:tabs>
          <w:tab w:val="left" w:pos="915"/>
        </w:tabs>
        <w:ind w:left="540"/>
        <w:jc w:val="both"/>
        <w:rPr>
          <w:rFonts w:ascii="Times New Roman" w:hAnsi="Times New Roman"/>
          <w:sz w:val="22"/>
          <w:szCs w:val="22"/>
        </w:rPr>
      </w:pPr>
      <w:r w:rsidRPr="00C348C0">
        <w:rPr>
          <w:rFonts w:ascii="Times New Roman" w:hAnsi="Times New Roman"/>
          <w:sz w:val="22"/>
          <w:szCs w:val="22"/>
        </w:rPr>
        <w:t xml:space="preserve">The tenderer must not be affected by any </w:t>
      </w:r>
      <w:r w:rsidR="0090127D" w:rsidRPr="00656270">
        <w:rPr>
          <w:rFonts w:ascii="Times New Roman" w:hAnsi="Times New Roman"/>
          <w:sz w:val="22"/>
          <w:u w:val="single"/>
        </w:rPr>
        <w:t>professional conflicting interest</w:t>
      </w:r>
      <w:r w:rsidR="0090127D" w:rsidRPr="00C348C0">
        <w:rPr>
          <w:rFonts w:ascii="Times New Roman" w:hAnsi="Times New Roman"/>
          <w:sz w:val="22"/>
          <w:szCs w:val="22"/>
        </w:rPr>
        <w:t xml:space="preserve"> </w:t>
      </w:r>
      <w:r w:rsidR="00D077D2">
        <w:rPr>
          <w:rFonts w:ascii="Times New Roman" w:hAnsi="Times New Roman"/>
          <w:sz w:val="22"/>
          <w:szCs w:val="22"/>
        </w:rPr>
        <w:t xml:space="preserve">nor any </w:t>
      </w:r>
      <w:r w:rsidRPr="00C348C0">
        <w:rPr>
          <w:rFonts w:ascii="Times New Roman" w:hAnsi="Times New Roman"/>
          <w:sz w:val="22"/>
          <w:szCs w:val="22"/>
        </w:rPr>
        <w:t xml:space="preserve">conflict of interest and must have no equivalent relation in that respect with other tenderers or parties involved in the project. Any </w:t>
      </w:r>
      <w:r w:rsidR="00D920CD">
        <w:rPr>
          <w:rFonts w:ascii="Times New Roman" w:hAnsi="Times New Roman"/>
          <w:sz w:val="22"/>
          <w:szCs w:val="22"/>
        </w:rPr>
        <w:t xml:space="preserve">unduly influence or attempt to unduly influence the evaluation committee or the contracting authority during the process of examining, clarifying, </w:t>
      </w:r>
      <w:r w:rsidR="00567FD8">
        <w:rPr>
          <w:rFonts w:ascii="Times New Roman" w:hAnsi="Times New Roman"/>
          <w:sz w:val="22"/>
          <w:szCs w:val="22"/>
        </w:rPr>
        <w:t>evaluating</w:t>
      </w:r>
      <w:r w:rsidR="00D920CD">
        <w:rPr>
          <w:rFonts w:ascii="Times New Roman" w:hAnsi="Times New Roman"/>
          <w:sz w:val="22"/>
          <w:szCs w:val="22"/>
        </w:rPr>
        <w:t xml:space="preserve"> comparing tenders, any </w:t>
      </w:r>
      <w:r w:rsidRPr="00C348C0">
        <w:rPr>
          <w:rFonts w:ascii="Times New Roman" w:hAnsi="Times New Roman"/>
          <w:sz w:val="22"/>
          <w:szCs w:val="22"/>
        </w:rPr>
        <w:t>attempt to obtain confidential information</w:t>
      </w:r>
      <w:r w:rsidR="00567FD8">
        <w:rPr>
          <w:rFonts w:ascii="Times New Roman" w:hAnsi="Times New Roman"/>
          <w:sz w:val="22"/>
          <w:szCs w:val="22"/>
        </w:rPr>
        <w:t xml:space="preserve"> or</w:t>
      </w:r>
      <w:r w:rsidR="001E7D1F">
        <w:rPr>
          <w:rFonts w:ascii="Times New Roman" w:hAnsi="Times New Roman"/>
          <w:sz w:val="22"/>
          <w:szCs w:val="22"/>
        </w:rPr>
        <w:t xml:space="preserve"> </w:t>
      </w:r>
      <w:r w:rsidRPr="00C348C0">
        <w:rPr>
          <w:rFonts w:ascii="Times New Roman" w:hAnsi="Times New Roman"/>
          <w:sz w:val="22"/>
          <w:szCs w:val="22"/>
        </w:rPr>
        <w:t>enter</w:t>
      </w:r>
      <w:r w:rsidR="00567FD8">
        <w:rPr>
          <w:rFonts w:ascii="Times New Roman" w:hAnsi="Times New Roman"/>
          <w:sz w:val="22"/>
          <w:szCs w:val="22"/>
        </w:rPr>
        <w:t>ing</w:t>
      </w:r>
      <w:r w:rsidRPr="00C348C0">
        <w:rPr>
          <w:rFonts w:ascii="Times New Roman" w:hAnsi="Times New Roman"/>
          <w:sz w:val="22"/>
          <w:szCs w:val="22"/>
        </w:rPr>
        <w:t xml:space="preserve"> into unlawful agreements with competitors will lead to the rejection of its tender and may result in </w:t>
      </w:r>
      <w:r w:rsidR="00567FD8">
        <w:rPr>
          <w:rFonts w:ascii="Times New Roman" w:hAnsi="Times New Roman"/>
          <w:sz w:val="22"/>
          <w:szCs w:val="22"/>
        </w:rPr>
        <w:t>exclusion from future award procedures and/or financial penalties</w:t>
      </w:r>
      <w:r w:rsidRPr="00C348C0">
        <w:rPr>
          <w:rFonts w:ascii="Times New Roman" w:hAnsi="Times New Roman"/>
          <w:sz w:val="22"/>
          <w:szCs w:val="22"/>
        </w:rPr>
        <w:t xml:space="preserve"> according to the Financial Regulation in force. </w:t>
      </w:r>
    </w:p>
    <w:p w14:paraId="61094FB8" w14:textId="77777777" w:rsidR="00201C47" w:rsidRDefault="0047783A" w:rsidP="00201C47">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 xml:space="preserve">Respect for human rights </w:t>
      </w:r>
      <w:r w:rsidR="0091417F">
        <w:rPr>
          <w:rFonts w:ascii="Times New Roman" w:hAnsi="Times New Roman"/>
          <w:sz w:val="22"/>
          <w:u w:val="single"/>
          <w:lang w:val="en-GB"/>
        </w:rPr>
        <w:t xml:space="preserve">and EU values </w:t>
      </w:r>
      <w:r w:rsidR="00442FF2" w:rsidRPr="00C348C0">
        <w:rPr>
          <w:rFonts w:ascii="Times New Roman" w:hAnsi="Times New Roman"/>
          <w:sz w:val="22"/>
          <w:u w:val="single"/>
          <w:lang w:val="en-GB"/>
        </w:rPr>
        <w:t>as well as environmental legislation and core labour standards</w:t>
      </w:r>
      <w:r w:rsidR="00442FF2" w:rsidRPr="00442FF2">
        <w:rPr>
          <w:rFonts w:ascii="Times New Roman" w:hAnsi="Times New Roman"/>
          <w:sz w:val="22"/>
          <w:lang w:val="en-GB"/>
        </w:rPr>
        <w:t xml:space="preserve"> </w:t>
      </w:r>
    </w:p>
    <w:p w14:paraId="443DEB16" w14:textId="77777777" w:rsidR="00201C47" w:rsidRPr="00D45256" w:rsidRDefault="002F60F8"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must respect environmental legislation and core labour standards: participants that are awarded the contract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681A45A4" w14:textId="2E5C5506" w:rsidR="00201C47" w:rsidRDefault="002F60F8" w:rsidP="00201C47">
      <w:pPr>
        <w:pStyle w:val="Heading2"/>
        <w:keepNext w:val="0"/>
        <w:ind w:left="567"/>
        <w:jc w:val="both"/>
        <w:rPr>
          <w:rFonts w:ascii="Times New Roman" w:hAnsi="Times New Roman"/>
          <w:sz w:val="22"/>
          <w:szCs w:val="22"/>
          <w:lang w:val="en-GB"/>
        </w:rPr>
      </w:pPr>
      <w:r w:rsidRPr="00D45256">
        <w:rPr>
          <w:rFonts w:ascii="Times New Roman" w:hAnsi="Times New Roman"/>
          <w:sz w:val="22"/>
          <w:szCs w:val="22"/>
          <w:lang w:val="en-GB"/>
        </w:rPr>
        <w:t>The tenderer and its personnel must commit to and ensure the respect of basic EU values, the tenderer and its personnel must comply with basic EU values such as respect for human dignity, freedom, democracy, equality, the rule of law and human rights, including the rights of minorities.</w:t>
      </w:r>
      <w:r w:rsidR="001E7D1F">
        <w:rPr>
          <w:rFonts w:ascii="Times New Roman" w:hAnsi="Times New Roman"/>
          <w:sz w:val="22"/>
          <w:szCs w:val="22"/>
          <w:lang w:val="en-GB"/>
        </w:rPr>
        <w:t xml:space="preserve"> </w:t>
      </w:r>
      <w:r w:rsidR="00442FF2" w:rsidRPr="00D45256">
        <w:rPr>
          <w:rFonts w:ascii="Times New Roman" w:hAnsi="Times New Roman"/>
          <w:sz w:val="22"/>
          <w:szCs w:val="22"/>
          <w:lang w:val="en-GB"/>
        </w:rPr>
        <w:t xml:space="preserve">The tenderer and its </w:t>
      </w:r>
      <w:r w:rsidR="00990FF8" w:rsidRPr="00D45256">
        <w:rPr>
          <w:rFonts w:ascii="Times New Roman" w:hAnsi="Times New Roman"/>
          <w:sz w:val="22"/>
          <w:szCs w:val="22"/>
          <w:lang w:val="en-GB"/>
        </w:rPr>
        <w:t>personnel</w:t>
      </w:r>
      <w:r w:rsidR="00442FF2" w:rsidRPr="00D45256">
        <w:rPr>
          <w:rFonts w:ascii="Times New Roman" w:hAnsi="Times New Roman"/>
          <w:sz w:val="22"/>
          <w:szCs w:val="22"/>
          <w:lang w:val="en-GB"/>
        </w:rPr>
        <w:t xml:space="preserve"> must comply with </w:t>
      </w:r>
      <w:r w:rsidR="00A50D37" w:rsidRPr="00D45256">
        <w:rPr>
          <w:rFonts w:ascii="Times New Roman" w:hAnsi="Times New Roman"/>
          <w:sz w:val="22"/>
          <w:szCs w:val="22"/>
          <w:lang w:val="en-GB"/>
        </w:rPr>
        <w:t>applicable data protection rules</w:t>
      </w:r>
      <w:r w:rsidRPr="00D45256">
        <w:rPr>
          <w:rFonts w:ascii="Times New Roman" w:hAnsi="Times New Roman"/>
          <w:sz w:val="22"/>
          <w:szCs w:val="22"/>
          <w:lang w:val="en-GB"/>
        </w:rPr>
        <w:t xml:space="preserve"> and </w:t>
      </w:r>
      <w:r w:rsidR="00442FF2" w:rsidRPr="00D45256">
        <w:rPr>
          <w:rFonts w:ascii="Times New Roman" w:hAnsi="Times New Roman"/>
          <w:sz w:val="22"/>
          <w:szCs w:val="22"/>
          <w:lang w:val="en-GB"/>
        </w:rPr>
        <w:t>environmental legislation</w:t>
      </w:r>
      <w:r w:rsidR="001E7D1F">
        <w:rPr>
          <w:rFonts w:ascii="Times New Roman" w:hAnsi="Times New Roman"/>
          <w:sz w:val="22"/>
          <w:szCs w:val="22"/>
          <w:lang w:val="en-GB"/>
        </w:rPr>
        <w:t>.</w:t>
      </w:r>
      <w:r w:rsidRPr="00D45256">
        <w:rPr>
          <w:rFonts w:ascii="Times New Roman" w:hAnsi="Times New Roman"/>
          <w:sz w:val="22"/>
          <w:szCs w:val="22"/>
          <w:lang w:val="en-GB"/>
        </w:rPr>
        <w:t xml:space="preserve"> In particular</w:t>
      </w:r>
      <w:r w:rsidR="001E7D1F">
        <w:rPr>
          <w:rFonts w:ascii="Times New Roman" w:hAnsi="Times New Roman"/>
          <w:sz w:val="22"/>
          <w:szCs w:val="22"/>
          <w:lang w:val="en-GB"/>
        </w:rPr>
        <w:t>,</w:t>
      </w:r>
      <w:r w:rsidRPr="00D45256">
        <w:rPr>
          <w:rFonts w:ascii="Times New Roman" w:hAnsi="Times New Roman"/>
          <w:sz w:val="22"/>
          <w:szCs w:val="22"/>
          <w:lang w:val="en-GB"/>
        </w:rPr>
        <w:t xml:space="preserve"> tenderers who have been awarded the contract </w:t>
      </w:r>
      <w:r w:rsidR="001E7D1F">
        <w:rPr>
          <w:rFonts w:ascii="Times New Roman" w:hAnsi="Times New Roman"/>
          <w:sz w:val="22"/>
          <w:szCs w:val="22"/>
          <w:lang w:val="en-GB"/>
        </w:rPr>
        <w:t>m</w:t>
      </w:r>
      <w:r w:rsidRPr="00D45256">
        <w:rPr>
          <w:rFonts w:ascii="Times New Roman" w:hAnsi="Times New Roman"/>
          <w:sz w:val="22"/>
          <w:szCs w:val="22"/>
          <w:lang w:val="en-GB"/>
        </w:rPr>
        <w:t>ust also comply with</w:t>
      </w:r>
      <w:r w:rsidR="00442FF2" w:rsidRPr="00D45256">
        <w:rPr>
          <w:rFonts w:ascii="Times New Roman" w:hAnsi="Times New Roman"/>
          <w:sz w:val="22"/>
          <w:szCs w:val="22"/>
          <w:lang w:val="en-GB"/>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bookmarkStart w:id="40" w:name="_Hlk161249487"/>
    </w:p>
    <w:p w14:paraId="327FAFEF" w14:textId="690C9650" w:rsidR="0091417F" w:rsidRDefault="0091417F"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and its personnel must comply with EU values, such as respect for human dignity, freedom, democracy, equality, the rule of law and human rights, including the rights of minorities. </w:t>
      </w:r>
    </w:p>
    <w:bookmarkEnd w:id="40"/>
    <w:p w14:paraId="4A1A75DC"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27368ED0"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092841">
        <w:rPr>
          <w:lang w:val="en-GB"/>
        </w:rPr>
        <w:tab/>
      </w:r>
      <w:r w:rsidR="00442FF2" w:rsidRPr="00C348C0">
        <w:rPr>
          <w:rFonts w:ascii="Times New Roman" w:hAnsi="Times New Roman"/>
          <w:sz w:val="22"/>
          <w:u w:val="single"/>
          <w:lang w:val="en-GB"/>
        </w:rPr>
        <w:t>Anti-corruption and anti-bribery</w:t>
      </w:r>
    </w:p>
    <w:p w14:paraId="5093F493" w14:textId="447BBF20" w:rsidR="0047783A" w:rsidRDefault="00442FF2" w:rsidP="00D45256">
      <w:pPr>
        <w:ind w:left="567"/>
        <w:jc w:val="both"/>
        <w:rPr>
          <w:rFonts w:ascii="Times New Roman" w:hAnsi="Times New Roman"/>
          <w:sz w:val="22"/>
          <w:szCs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A60011F" w14:textId="13C298E9" w:rsidR="001B2B16" w:rsidRDefault="001B2B16" w:rsidP="00D45256">
      <w:pPr>
        <w:ind w:left="567"/>
        <w:jc w:val="both"/>
        <w:rPr>
          <w:rFonts w:ascii="Times New Roman" w:hAnsi="Times New Roman"/>
          <w:sz w:val="22"/>
          <w:szCs w:val="22"/>
        </w:rPr>
      </w:pPr>
    </w:p>
    <w:p w14:paraId="2B70CE1B" w14:textId="77777777" w:rsidR="001B2B16" w:rsidRPr="00E82463" w:rsidRDefault="001B2B16" w:rsidP="00D45256">
      <w:pPr>
        <w:ind w:left="567"/>
        <w:jc w:val="both"/>
        <w:rPr>
          <w:rFonts w:ascii="Times New Roman" w:hAnsi="Times New Roman"/>
          <w:sz w:val="22"/>
        </w:rPr>
      </w:pP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60F11665" w:rsidR="00442FF2" w:rsidRDefault="00442FF2" w:rsidP="00D45256">
      <w:pPr>
        <w:ind w:left="567"/>
        <w:jc w:val="both"/>
        <w:rPr>
          <w:rFonts w:ascii="Times New Roman" w:hAnsi="Times New Roman"/>
          <w:sz w:val="22"/>
          <w:szCs w:val="22"/>
        </w:rPr>
      </w:pPr>
      <w:r w:rsidRPr="00C348C0">
        <w:rPr>
          <w:rFonts w:ascii="Times New Roman" w:hAnsi="Times New Roman"/>
          <w:sz w:val="22"/>
          <w:szCs w:val="22"/>
        </w:rPr>
        <w:t xml:space="preserve">Contractors found to have paid unusual commercial expenses on projects funded by the European Union are liable, depending on the seriousness of the facts observed, to have their contracts terminated or to be excluded from </w:t>
      </w:r>
      <w:r w:rsidR="00567FD8">
        <w:rPr>
          <w:rFonts w:ascii="Times New Roman" w:hAnsi="Times New Roman"/>
          <w:sz w:val="22"/>
          <w:szCs w:val="22"/>
        </w:rPr>
        <w:t>future award procedures</w:t>
      </w:r>
      <w:r w:rsidRPr="00C348C0">
        <w:rPr>
          <w:rFonts w:ascii="Times New Roman" w:hAnsi="Times New Roman"/>
          <w:sz w:val="22"/>
          <w:szCs w:val="22"/>
        </w:rPr>
        <w:t>.</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D45256" w:rsidRDefault="00EA1ADC" w:rsidP="00D45256">
      <w:pPr>
        <w:pStyle w:val="Heading1"/>
        <w:rPr>
          <w:lang w:val="en-IE"/>
        </w:rPr>
      </w:pPr>
      <w:bookmarkStart w:id="41" w:name="_Toc42488093"/>
      <w:r w:rsidRPr="00D45256">
        <w:rPr>
          <w:lang w:val="en-IE"/>
        </w:rPr>
        <w:t>25.</w:t>
      </w:r>
      <w:r w:rsidRPr="00D45256">
        <w:rPr>
          <w:lang w:val="en-IE"/>
        </w:rPr>
        <w:tab/>
      </w:r>
      <w:r w:rsidR="0047783A" w:rsidRPr="00D45256">
        <w:rPr>
          <w:lang w:val="en-IE"/>
        </w:rPr>
        <w:t>Cancellation of the tender procedure</w:t>
      </w:r>
      <w:bookmarkEnd w:id="41"/>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2956BD7C" w:rsidR="0047783A" w:rsidRPr="00E82463" w:rsidRDefault="0047783A" w:rsidP="0047783A">
      <w:pPr>
        <w:pStyle w:val="BodyText"/>
        <w:ind w:left="567"/>
        <w:jc w:val="both"/>
        <w:rPr>
          <w:rFonts w:ascii="Times New Roman" w:hAnsi="Times New Roman"/>
        </w:rPr>
      </w:pPr>
      <w:r w:rsidRPr="00056DA2">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D45256" w:rsidRDefault="00EA1ADC" w:rsidP="00D45256">
      <w:pPr>
        <w:pStyle w:val="Heading1"/>
        <w:rPr>
          <w:lang w:val="en-IE"/>
        </w:rPr>
      </w:pPr>
      <w:r w:rsidRPr="00D45256">
        <w:rPr>
          <w:lang w:val="en-IE"/>
        </w:rPr>
        <w:t xml:space="preserve">26. </w:t>
      </w:r>
      <w:r w:rsidRPr="00D45256">
        <w:rPr>
          <w:lang w:val="en-IE"/>
        </w:rPr>
        <w:tab/>
      </w:r>
      <w:r w:rsidR="0047783A" w:rsidRPr="00D45256">
        <w:rPr>
          <w:lang w:val="en-IE"/>
        </w:rPr>
        <w:t>Appeals</w:t>
      </w:r>
    </w:p>
    <w:p w14:paraId="44D32D5F" w14:textId="77777777" w:rsidR="0047783A" w:rsidRPr="00E82463" w:rsidRDefault="0047783A" w:rsidP="00D45256">
      <w:pPr>
        <w:pStyle w:val="BodyText2"/>
        <w:tabs>
          <w:tab w:val="clear" w:pos="567"/>
        </w:tabs>
        <w:spacing w:before="120"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19B92794" w:rsidR="00A50D37" w:rsidRPr="009956B4" w:rsidRDefault="00FC6A15" w:rsidP="00D45256">
      <w:pPr>
        <w:keepNext/>
        <w:ind w:left="567" w:hanging="567"/>
        <w:jc w:val="both"/>
        <w:rPr>
          <w:rFonts w:ascii="Times New Roman" w:hAnsi="Times New Roman"/>
          <w:b/>
          <w:sz w:val="28"/>
          <w:lang w:val="en-US"/>
        </w:rPr>
      </w:pPr>
      <w:r w:rsidRPr="009956B4" w:rsidDel="00FC6A15">
        <w:rPr>
          <w:rFonts w:ascii="Times New Roman" w:hAnsi="Times New Roman"/>
          <w:b/>
          <w:sz w:val="28"/>
          <w:lang w:val="en-US"/>
        </w:rPr>
        <w:lastRenderedPageBreak/>
        <w:t xml:space="preserve"> </w:t>
      </w:r>
      <w:r w:rsidR="00A50D37" w:rsidRPr="009956B4">
        <w:rPr>
          <w:rFonts w:ascii="Times New Roman" w:hAnsi="Times New Roman"/>
          <w:b/>
          <w:sz w:val="28"/>
          <w:lang w:val="en-US"/>
        </w:rPr>
        <w:t>27.</w:t>
      </w:r>
      <w:r w:rsidR="00092841">
        <w:rPr>
          <w:rFonts w:ascii="Times New Roman" w:hAnsi="Times New Roman"/>
          <w:b/>
          <w:sz w:val="28"/>
          <w:lang w:val="en-US"/>
        </w:rPr>
        <w:tab/>
      </w:r>
      <w:r w:rsidR="00A50D37" w:rsidRPr="009956B4">
        <w:rPr>
          <w:rFonts w:ascii="Times New Roman" w:hAnsi="Times New Roman"/>
          <w:b/>
          <w:sz w:val="28"/>
          <w:lang w:val="en-US"/>
        </w:rPr>
        <w:t>Data Protection</w:t>
      </w:r>
    </w:p>
    <w:p w14:paraId="51D79475" w14:textId="58EDA4B6" w:rsidR="00A50D37" w:rsidRPr="00F84BB6" w:rsidRDefault="00A50D37" w:rsidP="004C43A5">
      <w:pPr>
        <w:tabs>
          <w:tab w:val="left" w:pos="567"/>
        </w:tabs>
        <w:ind w:left="567"/>
        <w:jc w:val="both"/>
        <w:rPr>
          <w:rFonts w:ascii="Times New Roman" w:hAnsi="Times New Roman"/>
          <w:sz w:val="22"/>
          <w:szCs w:val="22"/>
        </w:rPr>
      </w:pPr>
      <w:r w:rsidRPr="00F84BB6">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C0D65B3" w14:textId="141B35F1" w:rsidR="00A50D37" w:rsidRPr="00FC6A15" w:rsidRDefault="00A50D37" w:rsidP="004C43A5">
      <w:pPr>
        <w:tabs>
          <w:tab w:val="left" w:pos="567"/>
        </w:tabs>
        <w:ind w:left="567"/>
        <w:jc w:val="both"/>
        <w:rPr>
          <w:rFonts w:ascii="Times New Roman" w:hAnsi="Times New Roman"/>
          <w:sz w:val="22"/>
          <w:szCs w:val="22"/>
        </w:rPr>
      </w:pPr>
      <w:r w:rsidRPr="00F84BB6">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056DA2" w:rsidRPr="00F84BB6">
        <w:rPr>
          <w:rFonts w:ascii="Times New Roman" w:hAnsi="Times New Roman"/>
          <w:sz w:val="22"/>
          <w:szCs w:val="22"/>
        </w:rPr>
        <w:t xml:space="preserve"> </w:t>
      </w:r>
      <w:r w:rsidRPr="00F84BB6">
        <w:rPr>
          <w:rFonts w:ascii="Times New Roman" w:hAnsi="Times New Roman"/>
          <w:sz w:val="22"/>
          <w:szCs w:val="22"/>
        </w:rPr>
        <w:t xml:space="preserve">the </w:t>
      </w:r>
      <w:r w:rsidRPr="00EF176E">
        <w:rPr>
          <w:rFonts w:ascii="Times New Roman" w:hAnsi="Times New Roman"/>
          <w:sz w:val="22"/>
          <w:szCs w:val="22"/>
        </w:rPr>
        <w:t>head of contracts and finance unit</w:t>
      </w:r>
      <w:r w:rsidRPr="00F84BB6">
        <w:rPr>
          <w:rFonts w:ascii="Times New Roman" w:hAnsi="Times New Roman"/>
          <w:sz w:val="22"/>
          <w:szCs w:val="22"/>
        </w:rPr>
        <w:t xml:space="preserve"> </w:t>
      </w:r>
      <w:r w:rsidR="00EF176E">
        <w:rPr>
          <w:rFonts w:ascii="Times New Roman" w:hAnsi="Times New Roman"/>
          <w:sz w:val="22"/>
          <w:szCs w:val="22"/>
        </w:rPr>
        <w:t xml:space="preserve">R4 </w:t>
      </w:r>
      <w:r w:rsidRPr="00F84BB6">
        <w:rPr>
          <w:rFonts w:ascii="Times New Roman" w:hAnsi="Times New Roman"/>
          <w:sz w:val="22"/>
          <w:szCs w:val="22"/>
        </w:rPr>
        <w:t xml:space="preserve">of </w:t>
      </w:r>
      <w:r w:rsidR="00F84BB6" w:rsidRPr="00F84BB6">
        <w:rPr>
          <w:rFonts w:ascii="Times New Roman" w:hAnsi="Times New Roman"/>
          <w:sz w:val="22"/>
          <w:szCs w:val="22"/>
        </w:rPr>
        <w:t>Directorate-General for Enlargement and the Eastern Neighbourhood.</w:t>
      </w:r>
    </w:p>
    <w:p w14:paraId="71DE77D6" w14:textId="77777777" w:rsidR="00A50D37" w:rsidRPr="00F84BB6" w:rsidRDefault="00A50D37" w:rsidP="004C43A5">
      <w:pPr>
        <w:tabs>
          <w:tab w:val="left" w:pos="567"/>
        </w:tabs>
        <w:ind w:left="567"/>
        <w:jc w:val="both"/>
        <w:rPr>
          <w:rFonts w:ascii="Times New Roman" w:hAnsi="Times New Roman"/>
          <w:sz w:val="22"/>
          <w:szCs w:val="22"/>
        </w:rPr>
      </w:pPr>
      <w:r w:rsidRPr="00F84BB6">
        <w:rPr>
          <w:rFonts w:ascii="Times New Roman" w:hAnsi="Times New Roman"/>
          <w:sz w:val="22"/>
          <w:szCs w:val="22"/>
        </w:rPr>
        <w:t>Details concerning processing of your personal data by the Commission are available on the privacy statement at:</w:t>
      </w:r>
    </w:p>
    <w:p w14:paraId="271B3873" w14:textId="23100427" w:rsidR="0040245C" w:rsidRPr="00526740" w:rsidRDefault="005454AB" w:rsidP="00D45256">
      <w:pPr>
        <w:tabs>
          <w:tab w:val="left" w:pos="567"/>
        </w:tabs>
        <w:ind w:left="567"/>
        <w:rPr>
          <w:rFonts w:ascii="Times New Roman" w:hAnsi="Times New Roman"/>
          <w:sz w:val="22"/>
          <w:szCs w:val="22"/>
        </w:rPr>
      </w:pPr>
      <w:hyperlink r:id="rId15" w:anchor="Annexes-AnnexesA(Ch.2):General" w:history="1">
        <w:r w:rsidR="00CA1363" w:rsidRPr="008A1182">
          <w:rPr>
            <w:rStyle w:val="Hyperlink"/>
            <w:rFonts w:ascii="Times New Roman" w:hAnsi="Times New Roman"/>
            <w:sz w:val="22"/>
            <w:szCs w:val="22"/>
          </w:rPr>
          <w:t>https://wikis.ec.europa.eu/display/ExactExternalWiki/Annexes#Annexes-AnnexesA(Ch.2):General</w:t>
        </w:r>
      </w:hyperlink>
    </w:p>
    <w:p w14:paraId="2F4845EF" w14:textId="77777777" w:rsidR="0047783A" w:rsidRPr="00D45256" w:rsidRDefault="00EA1ADC" w:rsidP="00D45256">
      <w:pPr>
        <w:pStyle w:val="Heading1"/>
        <w:rPr>
          <w:bCs/>
          <w:sz w:val="22"/>
          <w:szCs w:val="22"/>
          <w:lang w:val="en-IE"/>
        </w:rPr>
      </w:pPr>
      <w:r w:rsidRPr="00D45256">
        <w:rPr>
          <w:lang w:val="en-IE"/>
        </w:rPr>
        <w:t>28.</w:t>
      </w:r>
      <w:r w:rsidRPr="00D45256">
        <w:rPr>
          <w:lang w:val="en-IE"/>
        </w:rPr>
        <w:tab/>
      </w:r>
      <w:r w:rsidR="0047783A" w:rsidRPr="00D45256">
        <w:rPr>
          <w:lang w:val="en-IE"/>
        </w:rPr>
        <w:t xml:space="preserve">Early </w:t>
      </w:r>
      <w:r w:rsidR="00503427" w:rsidRPr="00D45256">
        <w:rPr>
          <w:lang w:val="en-IE"/>
        </w:rPr>
        <w:t>d</w:t>
      </w:r>
      <w:r w:rsidR="00E603B8" w:rsidRPr="00D45256">
        <w:rPr>
          <w:lang w:val="en-IE"/>
        </w:rPr>
        <w:t xml:space="preserve">etection and </w:t>
      </w:r>
      <w:r w:rsidR="00503427" w:rsidRPr="00D45256">
        <w:rPr>
          <w:lang w:val="en-IE"/>
        </w:rPr>
        <w:t>e</w:t>
      </w:r>
      <w:r w:rsidR="00E603B8" w:rsidRPr="00D45256">
        <w:rPr>
          <w:lang w:val="en-IE"/>
        </w:rPr>
        <w:t xml:space="preserve">xclusion </w:t>
      </w:r>
      <w:r w:rsidR="00503427" w:rsidRPr="00D45256">
        <w:rPr>
          <w:lang w:val="en-IE"/>
        </w:rPr>
        <w:t>s</w:t>
      </w:r>
      <w:r w:rsidR="0047783A" w:rsidRPr="00D45256">
        <w:rPr>
          <w:lang w:val="en-IE"/>
        </w:rPr>
        <w:t>ystem</w:t>
      </w:r>
    </w:p>
    <w:p w14:paraId="02AFB167" w14:textId="09FF581D" w:rsidR="00130EF1" w:rsidRDefault="0047783A" w:rsidP="004C43A5">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w:t>
      </w:r>
      <w:r w:rsidR="00E469FA">
        <w:rPr>
          <w:rFonts w:ascii="Times New Roman" w:hAnsi="Times New Roman"/>
          <w:sz w:val="22"/>
          <w:szCs w:val="22"/>
        </w:rPr>
        <w:t xml:space="preserve">natural or legal person that assumes unlimited liability for the debts, natural or legal person who is essential for the award or the implementation of the legal commitment, beneficial owner or any affiliate of the tender, </w:t>
      </w:r>
      <w:r w:rsidRPr="00C348C0">
        <w:rPr>
          <w:rFonts w:ascii="Times New Roman" w:hAnsi="Times New Roman"/>
          <w:sz w:val="22"/>
          <w:szCs w:val="22"/>
        </w:rPr>
        <w:t xml:space="preserve">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A5EA8D1" w14:textId="3BDA5FED" w:rsidR="00A820FC" w:rsidRPr="00D621D6" w:rsidRDefault="00E469FA" w:rsidP="00F84BB6">
      <w:pPr>
        <w:pStyle w:val="BodyText"/>
        <w:ind w:left="567"/>
        <w:jc w:val="both"/>
      </w:pPr>
      <w:r w:rsidRPr="00E469FA">
        <w:rPr>
          <w:rFonts w:ascii="Times New Roman" w:hAnsi="Times New Roman"/>
          <w:sz w:val="22"/>
          <w:szCs w:val="22"/>
        </w:rPr>
        <w:t xml:space="preserve">For more information, you may consult the privacy statement available on </w:t>
      </w:r>
      <w:hyperlink r:id="rId16" w:history="1">
        <w:r w:rsidR="00F84BB6" w:rsidRPr="00657E84">
          <w:rPr>
            <w:rStyle w:val="Hyperlink"/>
            <w:rFonts w:ascii="Times New Roman" w:hAnsi="Times New Roman"/>
            <w:sz w:val="22"/>
            <w:szCs w:val="22"/>
          </w:rPr>
          <w:t>http://ec.europa.eu/budget/explained/management/protecting/protect_en.cfm</w:t>
        </w:r>
      </w:hyperlink>
    </w:p>
    <w:sectPr w:rsidR="00A820FC" w:rsidRPr="00D621D6" w:rsidSect="008B226F">
      <w:footerReference w:type="default" r:id="rId17"/>
      <w:pgSz w:w="11906" w:h="16838"/>
      <w:pgMar w:top="810" w:right="1418" w:bottom="1134"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9FA90" w14:textId="77777777" w:rsidR="005454AB" w:rsidRPr="006A5F84" w:rsidRDefault="005454AB">
      <w:r w:rsidRPr="006A5F84">
        <w:separator/>
      </w:r>
    </w:p>
  </w:endnote>
  <w:endnote w:type="continuationSeparator" w:id="0">
    <w:p w14:paraId="1C75F633" w14:textId="77777777" w:rsidR="005454AB" w:rsidRPr="006A5F84" w:rsidRDefault="005454A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F536C" w14:textId="3D32A259" w:rsidR="00FF1620" w:rsidRPr="001C3D34" w:rsidRDefault="00FF1620" w:rsidP="00723015">
    <w:pPr>
      <w:pStyle w:val="Footer"/>
      <w:tabs>
        <w:tab w:val="clear" w:pos="4320"/>
        <w:tab w:val="clear" w:pos="8640"/>
        <w:tab w:val="right" w:pos="14742"/>
      </w:tabs>
      <w:spacing w:after="0"/>
      <w:ind w:right="6"/>
      <w:rPr>
        <w:rStyle w:val="PageNumber"/>
        <w:rFonts w:ascii="Times New Roman" w:hAnsi="Times New Roman"/>
        <w:b/>
        <w:sz w:val="18"/>
      </w:rPr>
    </w:pPr>
    <w:r>
      <w:rPr>
        <w:rFonts w:ascii="Times New Roman" w:hAnsi="Times New Roman"/>
        <w:b/>
        <w:sz w:val="18"/>
      </w:rPr>
      <w:t>2025</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F00033">
      <w:rPr>
        <w:rStyle w:val="PageNumber"/>
        <w:rFonts w:ascii="Times New Roman" w:hAnsi="Times New Roman"/>
        <w:noProof/>
        <w:sz w:val="18"/>
        <w:szCs w:val="18"/>
      </w:rPr>
      <w:t>15</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F00033">
      <w:rPr>
        <w:rStyle w:val="PageNumber"/>
        <w:rFonts w:ascii="Times New Roman" w:hAnsi="Times New Roman"/>
        <w:noProof/>
        <w:sz w:val="18"/>
        <w:szCs w:val="18"/>
      </w:rPr>
      <w:t>15</w:t>
    </w:r>
    <w:r w:rsidRPr="009423FB">
      <w:rPr>
        <w:rStyle w:val="PageNumber"/>
        <w:rFonts w:ascii="Times New Roman" w:hAnsi="Times New Roman"/>
        <w:sz w:val="18"/>
        <w:szCs w:val="18"/>
      </w:rPr>
      <w:fldChar w:fldCharType="end"/>
    </w:r>
  </w:p>
  <w:p w14:paraId="69E01120" w14:textId="79FF49D4" w:rsidR="00FF1620" w:rsidRPr="009423FB" w:rsidRDefault="00FF1620"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865B9B">
      <w:rPr>
        <w:rFonts w:ascii="Times New Roman" w:hAnsi="Times New Roman"/>
        <w:noProof/>
        <w:sz w:val="18"/>
        <w:szCs w:val="18"/>
      </w:rPr>
      <w:t>c4b_itt_en</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EEC199" w14:textId="77777777" w:rsidR="005454AB" w:rsidRPr="006A5F84" w:rsidRDefault="005454AB">
      <w:r w:rsidRPr="006A5F84">
        <w:separator/>
      </w:r>
    </w:p>
  </w:footnote>
  <w:footnote w:type="continuationSeparator" w:id="0">
    <w:p w14:paraId="01C09092" w14:textId="77777777" w:rsidR="005454AB" w:rsidRPr="006A5F84" w:rsidRDefault="005454AB">
      <w:r w:rsidRPr="006A5F84">
        <w:continuationSeparator/>
      </w:r>
    </w:p>
  </w:footnote>
  <w:footnote w:id="1">
    <w:p w14:paraId="5B0FD6E2" w14:textId="1F15DEF2" w:rsidR="00FF1620" w:rsidRDefault="00FF1620" w:rsidP="00FF1620">
      <w:pPr>
        <w:pStyle w:val="FootnoteText"/>
        <w:ind w:left="284" w:hanging="284"/>
        <w:rPr>
          <w:rStyle w:val="Hyperlink"/>
          <w:rFonts w:ascii="Arial" w:hAnsi="Arial"/>
          <w:lang w:val="en-GB"/>
        </w:rPr>
      </w:pPr>
      <w:r w:rsidRPr="006A5F84">
        <w:rPr>
          <w:rStyle w:val="FootnoteReference"/>
          <w:lang w:val="en-GB"/>
        </w:rPr>
        <w:footnoteRef/>
      </w:r>
      <w:r w:rsidRPr="006A5F84">
        <w:rPr>
          <w:lang w:val="en-GB"/>
        </w:rPr>
        <w:tab/>
      </w:r>
      <w:r w:rsidRPr="00D41221">
        <w:rPr>
          <w:lang w:val="en-GB"/>
        </w:rPr>
        <w:t>DDP (Delivered Duty Paid)—</w:t>
      </w:r>
      <w:r w:rsidRPr="006A5F84">
        <w:rPr>
          <w:lang w:val="en-GB"/>
        </w:rPr>
        <w:t xml:space="preserve"> Incoterms 2010 International Chamber of Commerce </w:t>
      </w:r>
      <w:hyperlink r:id="rId1" w:history="1">
        <w:r w:rsidRPr="00FC1D90">
          <w:rPr>
            <w:rStyle w:val="Hyperlink"/>
            <w:lang w:val="en-GB"/>
          </w:rPr>
          <w:t>http://www.iccwbo.org/products-and-services/trade-facilitation/incoterms-2010/the-incoterms-rules/</w:t>
        </w:r>
      </w:hyperlink>
    </w:p>
    <w:p w14:paraId="2516AC61" w14:textId="03599989" w:rsidR="00F84BB6" w:rsidRDefault="00F84BB6" w:rsidP="00FF1620">
      <w:pPr>
        <w:pStyle w:val="FootnoteText"/>
        <w:ind w:left="284" w:hanging="284"/>
        <w:rPr>
          <w:rStyle w:val="Hyperlink"/>
          <w:rFonts w:ascii="Arial" w:hAnsi="Arial"/>
          <w:lang w:val="en-GB"/>
        </w:rPr>
      </w:pPr>
    </w:p>
    <w:p w14:paraId="1F63BFB0" w14:textId="77777777" w:rsidR="00F84BB6" w:rsidRPr="006A5F84" w:rsidDel="00182048" w:rsidRDefault="00F84BB6" w:rsidP="006A3653">
      <w:pPr>
        <w:pStyle w:val="FootnoteText"/>
        <w:rPr>
          <w:del w:id="4" w:author="Jovana Jovčić" w:date="2024-12-31T08:38:00Z"/>
          <w:lang w:val="en-GB"/>
        </w:rPr>
      </w:pPr>
    </w:p>
  </w:footnote>
  <w:footnote w:id="2">
    <w:p w14:paraId="1021067D" w14:textId="7471076D" w:rsidR="00FF1620" w:rsidRPr="00723015" w:rsidRDefault="00FF1620" w:rsidP="00723015">
      <w:pPr>
        <w:pStyle w:val="FootnoteText"/>
      </w:pPr>
      <w:r>
        <w:rPr>
          <w:rStyle w:val="FootnoteReference"/>
        </w:rPr>
        <w:footnoteRef/>
      </w:r>
      <w:r w:rsidRPr="00723015">
        <w:tab/>
        <w:t>Please note that the EU Official Journal contains the official list of entities subject to restrictive measures and, in case of conflict, it prevails over the list of the </w:t>
      </w:r>
      <w:hyperlink r:id="rId2" w:anchor="/main" w:tgtFrame="_blank" w:history="1">
        <w:r w:rsidRPr="00E37E17">
          <w:rPr>
            <w:rStyle w:val="Hyperlink"/>
            <w:i/>
            <w:iCs/>
            <w:sz w:val="18"/>
            <w:szCs w:val="18"/>
            <w:lang w:val="en-US"/>
          </w:rPr>
          <w:t>EU Sanctions Map</w:t>
        </w:r>
      </w:hyperlink>
      <w:r w:rsidRPr="00723015">
        <w:t>.</w:t>
      </w:r>
    </w:p>
  </w:footnote>
  <w:footnote w:id="3">
    <w:p w14:paraId="7C36EC89" w14:textId="67B40648" w:rsidR="00FF1620" w:rsidRPr="00723015" w:rsidRDefault="00FF1620" w:rsidP="00723015">
      <w:pPr>
        <w:pStyle w:val="FootnoteText"/>
      </w:pPr>
      <w:r>
        <w:rPr>
          <w:rStyle w:val="FootnoteReference"/>
        </w:rPr>
        <w:footnoteRef/>
      </w:r>
      <w:r w:rsidRPr="00723015">
        <w:tab/>
        <w:t>See PRAG Section 2.4.2.3.(1)</w:t>
      </w:r>
    </w:p>
  </w:footnote>
  <w:footnote w:id="4">
    <w:p w14:paraId="1419836C" w14:textId="77777777" w:rsidR="00FF1620" w:rsidRPr="00723015" w:rsidRDefault="00FF1620" w:rsidP="00723015">
      <w:pPr>
        <w:pStyle w:val="FootnoteText"/>
      </w:pPr>
      <w:r>
        <w:rPr>
          <w:rStyle w:val="FootnoteReference"/>
        </w:rPr>
        <w:footnoteRef/>
      </w:r>
      <w:r w:rsidRPr="00723015">
        <w:t xml:space="preserve"> It is recommended to use registered mail in case the postmark would not be readable</w:t>
      </w:r>
    </w:p>
  </w:footnote>
  <w:footnote w:id="5">
    <w:p w14:paraId="31D37E22" w14:textId="648AD591" w:rsidR="00FF1620" w:rsidRPr="00723015" w:rsidRDefault="00FF1620" w:rsidP="00723015">
      <w:pPr>
        <w:pStyle w:val="FootnoteText"/>
      </w:pPr>
      <w:r w:rsidRPr="006A5F84">
        <w:rPr>
          <w:rStyle w:val="FootnoteReference"/>
          <w:lang w:val="en-GB"/>
        </w:rPr>
        <w:footnoteRef/>
      </w:r>
      <w:r w:rsidRPr="00723015">
        <w:tab/>
      </w:r>
      <w:r w:rsidRPr="00121B65">
        <w:t>DDP (Delivered Duty Paid)</w:t>
      </w:r>
      <w:r w:rsidRPr="00723015">
        <w:t xml:space="preserve"> — Incoterms 2020 International Chamber of Commerce  </w:t>
      </w:r>
      <w:hyperlink r:id="rId3"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974113C"/>
    <w:multiLevelType w:val="hybridMultilevel"/>
    <w:tmpl w:val="AED8405E"/>
    <w:lvl w:ilvl="0" w:tplc="18090001">
      <w:start w:val="1"/>
      <w:numFmt w:val="bullet"/>
      <w:lvlText w:val=""/>
      <w:lvlJc w:val="left"/>
      <w:pPr>
        <w:ind w:left="1495" w:hanging="360"/>
      </w:pPr>
      <w:rPr>
        <w:rFonts w:ascii="Symbol" w:hAnsi="Symbol" w:hint="default"/>
      </w:rPr>
    </w:lvl>
    <w:lvl w:ilvl="1" w:tplc="18090003" w:tentative="1">
      <w:start w:val="1"/>
      <w:numFmt w:val="bullet"/>
      <w:lvlText w:val="o"/>
      <w:lvlJc w:val="left"/>
      <w:pPr>
        <w:ind w:left="2215" w:hanging="360"/>
      </w:pPr>
      <w:rPr>
        <w:rFonts w:ascii="Courier New" w:hAnsi="Courier New" w:cs="Courier New" w:hint="default"/>
      </w:rPr>
    </w:lvl>
    <w:lvl w:ilvl="2" w:tplc="18090005" w:tentative="1">
      <w:start w:val="1"/>
      <w:numFmt w:val="bullet"/>
      <w:lvlText w:val=""/>
      <w:lvlJc w:val="left"/>
      <w:pPr>
        <w:ind w:left="2935" w:hanging="360"/>
      </w:pPr>
      <w:rPr>
        <w:rFonts w:ascii="Wingdings" w:hAnsi="Wingdings" w:hint="default"/>
      </w:rPr>
    </w:lvl>
    <w:lvl w:ilvl="3" w:tplc="18090001" w:tentative="1">
      <w:start w:val="1"/>
      <w:numFmt w:val="bullet"/>
      <w:lvlText w:val=""/>
      <w:lvlJc w:val="left"/>
      <w:pPr>
        <w:ind w:left="3655" w:hanging="360"/>
      </w:pPr>
      <w:rPr>
        <w:rFonts w:ascii="Symbol" w:hAnsi="Symbol" w:hint="default"/>
      </w:rPr>
    </w:lvl>
    <w:lvl w:ilvl="4" w:tplc="18090003" w:tentative="1">
      <w:start w:val="1"/>
      <w:numFmt w:val="bullet"/>
      <w:lvlText w:val="o"/>
      <w:lvlJc w:val="left"/>
      <w:pPr>
        <w:ind w:left="4375" w:hanging="360"/>
      </w:pPr>
      <w:rPr>
        <w:rFonts w:ascii="Courier New" w:hAnsi="Courier New" w:cs="Courier New" w:hint="default"/>
      </w:rPr>
    </w:lvl>
    <w:lvl w:ilvl="5" w:tplc="18090005" w:tentative="1">
      <w:start w:val="1"/>
      <w:numFmt w:val="bullet"/>
      <w:lvlText w:val=""/>
      <w:lvlJc w:val="left"/>
      <w:pPr>
        <w:ind w:left="5095" w:hanging="360"/>
      </w:pPr>
      <w:rPr>
        <w:rFonts w:ascii="Wingdings" w:hAnsi="Wingdings" w:hint="default"/>
      </w:rPr>
    </w:lvl>
    <w:lvl w:ilvl="6" w:tplc="18090001" w:tentative="1">
      <w:start w:val="1"/>
      <w:numFmt w:val="bullet"/>
      <w:lvlText w:val=""/>
      <w:lvlJc w:val="left"/>
      <w:pPr>
        <w:ind w:left="5815" w:hanging="360"/>
      </w:pPr>
      <w:rPr>
        <w:rFonts w:ascii="Symbol" w:hAnsi="Symbol" w:hint="default"/>
      </w:rPr>
    </w:lvl>
    <w:lvl w:ilvl="7" w:tplc="18090003" w:tentative="1">
      <w:start w:val="1"/>
      <w:numFmt w:val="bullet"/>
      <w:lvlText w:val="o"/>
      <w:lvlJc w:val="left"/>
      <w:pPr>
        <w:ind w:left="6535" w:hanging="360"/>
      </w:pPr>
      <w:rPr>
        <w:rFonts w:ascii="Courier New" w:hAnsi="Courier New" w:cs="Courier New" w:hint="default"/>
      </w:rPr>
    </w:lvl>
    <w:lvl w:ilvl="8" w:tplc="18090005" w:tentative="1">
      <w:start w:val="1"/>
      <w:numFmt w:val="bullet"/>
      <w:lvlText w:val=""/>
      <w:lvlJc w:val="left"/>
      <w:pPr>
        <w:ind w:left="7255" w:hanging="360"/>
      </w:pPr>
      <w:rPr>
        <w:rFonts w:ascii="Wingdings" w:hAnsi="Wingdings" w:hint="default"/>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7444F2"/>
    <w:multiLevelType w:val="hybridMultilevel"/>
    <w:tmpl w:val="988CC0D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7"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AC66C70"/>
    <w:multiLevelType w:val="hybridMultilevel"/>
    <w:tmpl w:val="99CCB154"/>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2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1"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6"/>
  </w:num>
  <w:num w:numId="3">
    <w:abstractNumId w:val="11"/>
  </w:num>
  <w:num w:numId="4">
    <w:abstractNumId w:val="15"/>
  </w:num>
  <w:num w:numId="5">
    <w:abstractNumId w:val="29"/>
  </w:num>
  <w:num w:numId="6">
    <w:abstractNumId w:val="10"/>
  </w:num>
  <w:num w:numId="7">
    <w:abstractNumId w:val="6"/>
  </w:num>
  <w:num w:numId="8">
    <w:abstractNumId w:val="2"/>
  </w:num>
  <w:num w:numId="9">
    <w:abstractNumId w:val="18"/>
  </w:num>
  <w:num w:numId="10">
    <w:abstractNumId w:val="5"/>
  </w:num>
  <w:num w:numId="11">
    <w:abstractNumId w:val="25"/>
  </w:num>
  <w:num w:numId="12">
    <w:abstractNumId w:val="13"/>
  </w:num>
  <w:num w:numId="13">
    <w:abstractNumId w:val="8"/>
  </w:num>
  <w:num w:numId="14">
    <w:abstractNumId w:val="23"/>
  </w:num>
  <w:num w:numId="15">
    <w:abstractNumId w:val="24"/>
  </w:num>
  <w:num w:numId="16">
    <w:abstractNumId w:val="9"/>
  </w:num>
  <w:num w:numId="17">
    <w:abstractNumId w:val="19"/>
  </w:num>
  <w:num w:numId="18">
    <w:abstractNumId w:val="12"/>
  </w:num>
  <w:num w:numId="19">
    <w:abstractNumId w:val="12"/>
  </w:num>
  <w:num w:numId="20">
    <w:abstractNumId w:val="31"/>
  </w:num>
  <w:num w:numId="21">
    <w:abstractNumId w:val="21"/>
  </w:num>
  <w:num w:numId="22">
    <w:abstractNumId w:val="20"/>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30"/>
  </w:num>
  <w:num w:numId="30">
    <w:abstractNumId w:val="26"/>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7"/>
  </w:num>
  <w:num w:numId="34">
    <w:abstractNumId w:val="27"/>
  </w:num>
  <w:num w:numId="35">
    <w:abstractNumId w:val="14"/>
  </w:num>
  <w:num w:numId="36">
    <w:abstractNumId w:val="16"/>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vana Jovčić">
    <w15:presenceInfo w15:providerId="AD" w15:userId="S-1-5-21-1487641033-1019195653-2548230883-127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n-IE" w:vendorID="64" w:dllVersion="131078" w:nlCheck="1" w:checkStyle="0"/>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2F7E"/>
    <w:rsid w:val="00005FE9"/>
    <w:rsid w:val="00007151"/>
    <w:rsid w:val="000076C2"/>
    <w:rsid w:val="00007DCD"/>
    <w:rsid w:val="00010561"/>
    <w:rsid w:val="00010EFB"/>
    <w:rsid w:val="000167B8"/>
    <w:rsid w:val="0002493B"/>
    <w:rsid w:val="00026133"/>
    <w:rsid w:val="00027333"/>
    <w:rsid w:val="00030464"/>
    <w:rsid w:val="00032EDE"/>
    <w:rsid w:val="000364F7"/>
    <w:rsid w:val="00036E25"/>
    <w:rsid w:val="00037C20"/>
    <w:rsid w:val="00040153"/>
    <w:rsid w:val="00040CF1"/>
    <w:rsid w:val="00041516"/>
    <w:rsid w:val="000417E2"/>
    <w:rsid w:val="00043159"/>
    <w:rsid w:val="0004517D"/>
    <w:rsid w:val="00050C50"/>
    <w:rsid w:val="00051AE7"/>
    <w:rsid w:val="00051DD7"/>
    <w:rsid w:val="0005385E"/>
    <w:rsid w:val="00053AE8"/>
    <w:rsid w:val="0005446F"/>
    <w:rsid w:val="00055072"/>
    <w:rsid w:val="00056850"/>
    <w:rsid w:val="00056DA2"/>
    <w:rsid w:val="00056EAA"/>
    <w:rsid w:val="000574F3"/>
    <w:rsid w:val="00057556"/>
    <w:rsid w:val="000603D9"/>
    <w:rsid w:val="000614B8"/>
    <w:rsid w:val="00062BA9"/>
    <w:rsid w:val="000634D6"/>
    <w:rsid w:val="00063C56"/>
    <w:rsid w:val="00063C70"/>
    <w:rsid w:val="00064BDF"/>
    <w:rsid w:val="000665DF"/>
    <w:rsid w:val="00066CBA"/>
    <w:rsid w:val="000714BB"/>
    <w:rsid w:val="00071512"/>
    <w:rsid w:val="0007671B"/>
    <w:rsid w:val="0008592A"/>
    <w:rsid w:val="00085CA1"/>
    <w:rsid w:val="00086878"/>
    <w:rsid w:val="00086CD2"/>
    <w:rsid w:val="000879A9"/>
    <w:rsid w:val="00087F35"/>
    <w:rsid w:val="00090987"/>
    <w:rsid w:val="00092841"/>
    <w:rsid w:val="0009286D"/>
    <w:rsid w:val="000947DF"/>
    <w:rsid w:val="000958D8"/>
    <w:rsid w:val="000972FD"/>
    <w:rsid w:val="00097737"/>
    <w:rsid w:val="000A1A71"/>
    <w:rsid w:val="000A3B36"/>
    <w:rsid w:val="000A3BE4"/>
    <w:rsid w:val="000A48F1"/>
    <w:rsid w:val="000A4A2A"/>
    <w:rsid w:val="000A5F76"/>
    <w:rsid w:val="000A7A2C"/>
    <w:rsid w:val="000B013D"/>
    <w:rsid w:val="000B0983"/>
    <w:rsid w:val="000B1236"/>
    <w:rsid w:val="000B3D5F"/>
    <w:rsid w:val="000B79F6"/>
    <w:rsid w:val="000C1D59"/>
    <w:rsid w:val="000C2CD5"/>
    <w:rsid w:val="000C32D7"/>
    <w:rsid w:val="000C4AE6"/>
    <w:rsid w:val="000C6C88"/>
    <w:rsid w:val="000C6E69"/>
    <w:rsid w:val="000D0118"/>
    <w:rsid w:val="000D1B17"/>
    <w:rsid w:val="000D1CDA"/>
    <w:rsid w:val="000D2203"/>
    <w:rsid w:val="000D24E3"/>
    <w:rsid w:val="000D27D0"/>
    <w:rsid w:val="000D2B44"/>
    <w:rsid w:val="000D40DB"/>
    <w:rsid w:val="000D4A00"/>
    <w:rsid w:val="000D4C36"/>
    <w:rsid w:val="000D5F1B"/>
    <w:rsid w:val="000D66C0"/>
    <w:rsid w:val="000E0AE8"/>
    <w:rsid w:val="000E0DB4"/>
    <w:rsid w:val="000E291F"/>
    <w:rsid w:val="000E4C6C"/>
    <w:rsid w:val="000E7B75"/>
    <w:rsid w:val="000F124B"/>
    <w:rsid w:val="000F1339"/>
    <w:rsid w:val="000F1EA7"/>
    <w:rsid w:val="000F5F5F"/>
    <w:rsid w:val="00100085"/>
    <w:rsid w:val="00103348"/>
    <w:rsid w:val="00103913"/>
    <w:rsid w:val="0010447B"/>
    <w:rsid w:val="00104B37"/>
    <w:rsid w:val="0010518E"/>
    <w:rsid w:val="00111B28"/>
    <w:rsid w:val="00111CFF"/>
    <w:rsid w:val="00112739"/>
    <w:rsid w:val="00115916"/>
    <w:rsid w:val="00115A3D"/>
    <w:rsid w:val="001160E5"/>
    <w:rsid w:val="00116A45"/>
    <w:rsid w:val="00117B72"/>
    <w:rsid w:val="001205CB"/>
    <w:rsid w:val="0012084F"/>
    <w:rsid w:val="00121B65"/>
    <w:rsid w:val="00121DE4"/>
    <w:rsid w:val="001239FF"/>
    <w:rsid w:val="00123EDC"/>
    <w:rsid w:val="00124409"/>
    <w:rsid w:val="001252C0"/>
    <w:rsid w:val="0012677D"/>
    <w:rsid w:val="0013002E"/>
    <w:rsid w:val="001302A7"/>
    <w:rsid w:val="001309AB"/>
    <w:rsid w:val="00130EF1"/>
    <w:rsid w:val="001320DF"/>
    <w:rsid w:val="00134586"/>
    <w:rsid w:val="00144A7D"/>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77BF7"/>
    <w:rsid w:val="00180444"/>
    <w:rsid w:val="00181980"/>
    <w:rsid w:val="00182EF4"/>
    <w:rsid w:val="00183955"/>
    <w:rsid w:val="00184D00"/>
    <w:rsid w:val="00185973"/>
    <w:rsid w:val="00185C2F"/>
    <w:rsid w:val="00186653"/>
    <w:rsid w:val="00187253"/>
    <w:rsid w:val="00192430"/>
    <w:rsid w:val="001932AF"/>
    <w:rsid w:val="001937B4"/>
    <w:rsid w:val="00195CE1"/>
    <w:rsid w:val="001976A6"/>
    <w:rsid w:val="001A1207"/>
    <w:rsid w:val="001A2BC4"/>
    <w:rsid w:val="001A64D9"/>
    <w:rsid w:val="001A6C79"/>
    <w:rsid w:val="001B29E8"/>
    <w:rsid w:val="001B2B16"/>
    <w:rsid w:val="001B38DA"/>
    <w:rsid w:val="001B5454"/>
    <w:rsid w:val="001B660A"/>
    <w:rsid w:val="001C02B6"/>
    <w:rsid w:val="001C3D34"/>
    <w:rsid w:val="001C4EF8"/>
    <w:rsid w:val="001D0532"/>
    <w:rsid w:val="001D20C7"/>
    <w:rsid w:val="001D339B"/>
    <w:rsid w:val="001D4292"/>
    <w:rsid w:val="001D51F8"/>
    <w:rsid w:val="001D51FC"/>
    <w:rsid w:val="001E377F"/>
    <w:rsid w:val="001E4648"/>
    <w:rsid w:val="001E4A7B"/>
    <w:rsid w:val="001E7D1F"/>
    <w:rsid w:val="001F0DE5"/>
    <w:rsid w:val="001F1580"/>
    <w:rsid w:val="001F410B"/>
    <w:rsid w:val="001F4FB6"/>
    <w:rsid w:val="001F5421"/>
    <w:rsid w:val="001F7658"/>
    <w:rsid w:val="001F7C10"/>
    <w:rsid w:val="002012E1"/>
    <w:rsid w:val="00201C47"/>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1E8"/>
    <w:rsid w:val="002442B7"/>
    <w:rsid w:val="002455C7"/>
    <w:rsid w:val="002456F1"/>
    <w:rsid w:val="002463B3"/>
    <w:rsid w:val="002476C5"/>
    <w:rsid w:val="0025137A"/>
    <w:rsid w:val="002514D1"/>
    <w:rsid w:val="0025177E"/>
    <w:rsid w:val="00251EA1"/>
    <w:rsid w:val="00252123"/>
    <w:rsid w:val="00253324"/>
    <w:rsid w:val="002550DD"/>
    <w:rsid w:val="00255693"/>
    <w:rsid w:val="002560BB"/>
    <w:rsid w:val="002561C8"/>
    <w:rsid w:val="00257CB1"/>
    <w:rsid w:val="002631C5"/>
    <w:rsid w:val="00264ACD"/>
    <w:rsid w:val="0026542C"/>
    <w:rsid w:val="00266552"/>
    <w:rsid w:val="00266C6F"/>
    <w:rsid w:val="00270B57"/>
    <w:rsid w:val="00271700"/>
    <w:rsid w:val="00272A7B"/>
    <w:rsid w:val="00272D32"/>
    <w:rsid w:val="0027489F"/>
    <w:rsid w:val="00274C6B"/>
    <w:rsid w:val="00277AE9"/>
    <w:rsid w:val="0028364A"/>
    <w:rsid w:val="00284296"/>
    <w:rsid w:val="00290561"/>
    <w:rsid w:val="00294190"/>
    <w:rsid w:val="00297AE5"/>
    <w:rsid w:val="002A0041"/>
    <w:rsid w:val="002A1860"/>
    <w:rsid w:val="002A2D36"/>
    <w:rsid w:val="002A43CB"/>
    <w:rsid w:val="002A6367"/>
    <w:rsid w:val="002A6CB1"/>
    <w:rsid w:val="002B1865"/>
    <w:rsid w:val="002B6401"/>
    <w:rsid w:val="002B7402"/>
    <w:rsid w:val="002C1EAD"/>
    <w:rsid w:val="002C649A"/>
    <w:rsid w:val="002C7223"/>
    <w:rsid w:val="002D0CE1"/>
    <w:rsid w:val="002D17D2"/>
    <w:rsid w:val="002D1FCC"/>
    <w:rsid w:val="002D2FC0"/>
    <w:rsid w:val="002D4AC1"/>
    <w:rsid w:val="002D6EED"/>
    <w:rsid w:val="002E105B"/>
    <w:rsid w:val="002E1FB2"/>
    <w:rsid w:val="002E23F4"/>
    <w:rsid w:val="002E4C1B"/>
    <w:rsid w:val="002E5D46"/>
    <w:rsid w:val="002F1222"/>
    <w:rsid w:val="002F1E5F"/>
    <w:rsid w:val="002F48D0"/>
    <w:rsid w:val="002F530E"/>
    <w:rsid w:val="002F559C"/>
    <w:rsid w:val="002F60F8"/>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220E"/>
    <w:rsid w:val="00343102"/>
    <w:rsid w:val="0034393A"/>
    <w:rsid w:val="00345CDF"/>
    <w:rsid w:val="00346DE3"/>
    <w:rsid w:val="00347B7E"/>
    <w:rsid w:val="003502E9"/>
    <w:rsid w:val="0035089B"/>
    <w:rsid w:val="00351351"/>
    <w:rsid w:val="003551F4"/>
    <w:rsid w:val="003568F8"/>
    <w:rsid w:val="00360344"/>
    <w:rsid w:val="003613D2"/>
    <w:rsid w:val="00364A2F"/>
    <w:rsid w:val="00364FFD"/>
    <w:rsid w:val="00365029"/>
    <w:rsid w:val="0037082E"/>
    <w:rsid w:val="00371851"/>
    <w:rsid w:val="00371F01"/>
    <w:rsid w:val="003721AD"/>
    <w:rsid w:val="00372540"/>
    <w:rsid w:val="003729E2"/>
    <w:rsid w:val="00373711"/>
    <w:rsid w:val="00376656"/>
    <w:rsid w:val="00384ABB"/>
    <w:rsid w:val="00384BAB"/>
    <w:rsid w:val="00385FFC"/>
    <w:rsid w:val="00386409"/>
    <w:rsid w:val="00387C56"/>
    <w:rsid w:val="003902B3"/>
    <w:rsid w:val="00391D90"/>
    <w:rsid w:val="003925E9"/>
    <w:rsid w:val="00392A7E"/>
    <w:rsid w:val="00392FAF"/>
    <w:rsid w:val="00394E9F"/>
    <w:rsid w:val="003A02A1"/>
    <w:rsid w:val="003A474A"/>
    <w:rsid w:val="003B1AB7"/>
    <w:rsid w:val="003B3C9C"/>
    <w:rsid w:val="003B48B4"/>
    <w:rsid w:val="003C0747"/>
    <w:rsid w:val="003C3B2A"/>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6943"/>
    <w:rsid w:val="004072FA"/>
    <w:rsid w:val="004105A1"/>
    <w:rsid w:val="00413FAE"/>
    <w:rsid w:val="00417269"/>
    <w:rsid w:val="00420666"/>
    <w:rsid w:val="00420F10"/>
    <w:rsid w:val="00421363"/>
    <w:rsid w:val="0042695A"/>
    <w:rsid w:val="004272A7"/>
    <w:rsid w:val="004300D4"/>
    <w:rsid w:val="004316F0"/>
    <w:rsid w:val="004365AD"/>
    <w:rsid w:val="00437927"/>
    <w:rsid w:val="00442FF2"/>
    <w:rsid w:val="004434F8"/>
    <w:rsid w:val="00443B04"/>
    <w:rsid w:val="0045310F"/>
    <w:rsid w:val="004531C7"/>
    <w:rsid w:val="00453BD6"/>
    <w:rsid w:val="004554CB"/>
    <w:rsid w:val="00456FAE"/>
    <w:rsid w:val="004607CD"/>
    <w:rsid w:val="0046122C"/>
    <w:rsid w:val="00461AB4"/>
    <w:rsid w:val="00462394"/>
    <w:rsid w:val="00463F73"/>
    <w:rsid w:val="00465E7E"/>
    <w:rsid w:val="00466CC1"/>
    <w:rsid w:val="004674C4"/>
    <w:rsid w:val="004723DE"/>
    <w:rsid w:val="00473A75"/>
    <w:rsid w:val="00476547"/>
    <w:rsid w:val="00476D3D"/>
    <w:rsid w:val="004775D2"/>
    <w:rsid w:val="0047783A"/>
    <w:rsid w:val="00482933"/>
    <w:rsid w:val="00483E26"/>
    <w:rsid w:val="0048742A"/>
    <w:rsid w:val="00487730"/>
    <w:rsid w:val="0049088E"/>
    <w:rsid w:val="004925DF"/>
    <w:rsid w:val="004936A8"/>
    <w:rsid w:val="00494168"/>
    <w:rsid w:val="004A0140"/>
    <w:rsid w:val="004A101E"/>
    <w:rsid w:val="004A25BD"/>
    <w:rsid w:val="004A2DBE"/>
    <w:rsid w:val="004A4551"/>
    <w:rsid w:val="004A5CA1"/>
    <w:rsid w:val="004A7ED9"/>
    <w:rsid w:val="004B21D7"/>
    <w:rsid w:val="004B5C33"/>
    <w:rsid w:val="004B7893"/>
    <w:rsid w:val="004C265E"/>
    <w:rsid w:val="004C35B5"/>
    <w:rsid w:val="004C43A5"/>
    <w:rsid w:val="004D20F9"/>
    <w:rsid w:val="004D2FD8"/>
    <w:rsid w:val="004D4FDE"/>
    <w:rsid w:val="004D6D1E"/>
    <w:rsid w:val="004D72C2"/>
    <w:rsid w:val="004E16BB"/>
    <w:rsid w:val="004E68CF"/>
    <w:rsid w:val="004F1264"/>
    <w:rsid w:val="004F2D4B"/>
    <w:rsid w:val="004F5C57"/>
    <w:rsid w:val="004F6EE9"/>
    <w:rsid w:val="004F7E7A"/>
    <w:rsid w:val="005005D7"/>
    <w:rsid w:val="00501FF0"/>
    <w:rsid w:val="0050273F"/>
    <w:rsid w:val="00502B15"/>
    <w:rsid w:val="00503427"/>
    <w:rsid w:val="00506A24"/>
    <w:rsid w:val="005071E3"/>
    <w:rsid w:val="00510A01"/>
    <w:rsid w:val="00515616"/>
    <w:rsid w:val="00516552"/>
    <w:rsid w:val="00521CE8"/>
    <w:rsid w:val="00526740"/>
    <w:rsid w:val="00531CAA"/>
    <w:rsid w:val="00533C8D"/>
    <w:rsid w:val="00535826"/>
    <w:rsid w:val="00535CAF"/>
    <w:rsid w:val="00536B4A"/>
    <w:rsid w:val="00537189"/>
    <w:rsid w:val="00542B8F"/>
    <w:rsid w:val="00542E0F"/>
    <w:rsid w:val="005454AB"/>
    <w:rsid w:val="00545957"/>
    <w:rsid w:val="00552278"/>
    <w:rsid w:val="00553C0A"/>
    <w:rsid w:val="00555BFC"/>
    <w:rsid w:val="00556923"/>
    <w:rsid w:val="00556C83"/>
    <w:rsid w:val="00561872"/>
    <w:rsid w:val="005634B2"/>
    <w:rsid w:val="0056553C"/>
    <w:rsid w:val="00567FD8"/>
    <w:rsid w:val="00570282"/>
    <w:rsid w:val="00574219"/>
    <w:rsid w:val="00575CB0"/>
    <w:rsid w:val="00580F0C"/>
    <w:rsid w:val="00582894"/>
    <w:rsid w:val="00586D6C"/>
    <w:rsid w:val="00587BC9"/>
    <w:rsid w:val="00591F23"/>
    <w:rsid w:val="00593550"/>
    <w:rsid w:val="0059371A"/>
    <w:rsid w:val="0059672E"/>
    <w:rsid w:val="00597C67"/>
    <w:rsid w:val="005A2643"/>
    <w:rsid w:val="005A3424"/>
    <w:rsid w:val="005A3D33"/>
    <w:rsid w:val="005B1CC5"/>
    <w:rsid w:val="005B2018"/>
    <w:rsid w:val="005B2646"/>
    <w:rsid w:val="005B35D7"/>
    <w:rsid w:val="005B75F7"/>
    <w:rsid w:val="005B767B"/>
    <w:rsid w:val="005C0EA1"/>
    <w:rsid w:val="005C1201"/>
    <w:rsid w:val="005C1D41"/>
    <w:rsid w:val="005C3558"/>
    <w:rsid w:val="005D72F7"/>
    <w:rsid w:val="005E0B76"/>
    <w:rsid w:val="005E27E8"/>
    <w:rsid w:val="005E2EE8"/>
    <w:rsid w:val="005E7E79"/>
    <w:rsid w:val="005F1EC7"/>
    <w:rsid w:val="005F1F05"/>
    <w:rsid w:val="005F3C51"/>
    <w:rsid w:val="005F3E6B"/>
    <w:rsid w:val="005F62D0"/>
    <w:rsid w:val="005F7A76"/>
    <w:rsid w:val="005F7DC0"/>
    <w:rsid w:val="00601F75"/>
    <w:rsid w:val="00603B4B"/>
    <w:rsid w:val="00613E4C"/>
    <w:rsid w:val="00614AE9"/>
    <w:rsid w:val="00614DF8"/>
    <w:rsid w:val="006164B8"/>
    <w:rsid w:val="00621C05"/>
    <w:rsid w:val="0062259D"/>
    <w:rsid w:val="00622F62"/>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2FEF"/>
    <w:rsid w:val="006532E3"/>
    <w:rsid w:val="0065398D"/>
    <w:rsid w:val="00654F04"/>
    <w:rsid w:val="00656270"/>
    <w:rsid w:val="00660257"/>
    <w:rsid w:val="0066145D"/>
    <w:rsid w:val="00661B3C"/>
    <w:rsid w:val="00663BBD"/>
    <w:rsid w:val="0066519D"/>
    <w:rsid w:val="00670E5E"/>
    <w:rsid w:val="00675D72"/>
    <w:rsid w:val="00677500"/>
    <w:rsid w:val="0068247E"/>
    <w:rsid w:val="00682804"/>
    <w:rsid w:val="00684438"/>
    <w:rsid w:val="0069153C"/>
    <w:rsid w:val="00691664"/>
    <w:rsid w:val="006917B2"/>
    <w:rsid w:val="00692095"/>
    <w:rsid w:val="00694259"/>
    <w:rsid w:val="00696FDD"/>
    <w:rsid w:val="006A3653"/>
    <w:rsid w:val="006A5F84"/>
    <w:rsid w:val="006B0532"/>
    <w:rsid w:val="006B0AB1"/>
    <w:rsid w:val="006B3EAE"/>
    <w:rsid w:val="006B5B42"/>
    <w:rsid w:val="006C2F05"/>
    <w:rsid w:val="006C513D"/>
    <w:rsid w:val="006D3BA1"/>
    <w:rsid w:val="006D4CEC"/>
    <w:rsid w:val="006D653B"/>
    <w:rsid w:val="006E0EEA"/>
    <w:rsid w:val="006E1DB1"/>
    <w:rsid w:val="006E226A"/>
    <w:rsid w:val="006E324F"/>
    <w:rsid w:val="006E3CA5"/>
    <w:rsid w:val="006E4A76"/>
    <w:rsid w:val="006E56FD"/>
    <w:rsid w:val="006E6880"/>
    <w:rsid w:val="006E6DD2"/>
    <w:rsid w:val="006E6DD5"/>
    <w:rsid w:val="006F000F"/>
    <w:rsid w:val="006F210E"/>
    <w:rsid w:val="006F320C"/>
    <w:rsid w:val="006F43E5"/>
    <w:rsid w:val="006F7CB5"/>
    <w:rsid w:val="00702131"/>
    <w:rsid w:val="00703425"/>
    <w:rsid w:val="00703D69"/>
    <w:rsid w:val="00710379"/>
    <w:rsid w:val="00711C72"/>
    <w:rsid w:val="0071243A"/>
    <w:rsid w:val="00715B35"/>
    <w:rsid w:val="00716419"/>
    <w:rsid w:val="00723015"/>
    <w:rsid w:val="00723C11"/>
    <w:rsid w:val="00724D0C"/>
    <w:rsid w:val="007253FF"/>
    <w:rsid w:val="0072566F"/>
    <w:rsid w:val="007307A9"/>
    <w:rsid w:val="00732AAE"/>
    <w:rsid w:val="00733488"/>
    <w:rsid w:val="00733CA6"/>
    <w:rsid w:val="0073450F"/>
    <w:rsid w:val="00740F25"/>
    <w:rsid w:val="007423EF"/>
    <w:rsid w:val="00742505"/>
    <w:rsid w:val="0075003E"/>
    <w:rsid w:val="0075170F"/>
    <w:rsid w:val="007531D2"/>
    <w:rsid w:val="007533EA"/>
    <w:rsid w:val="0075384B"/>
    <w:rsid w:val="00754D2B"/>
    <w:rsid w:val="00755F6F"/>
    <w:rsid w:val="007563BB"/>
    <w:rsid w:val="007600CA"/>
    <w:rsid w:val="00760195"/>
    <w:rsid w:val="00761E70"/>
    <w:rsid w:val="007625F7"/>
    <w:rsid w:val="007629E1"/>
    <w:rsid w:val="00763B1C"/>
    <w:rsid w:val="007666CD"/>
    <w:rsid w:val="00767390"/>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A2060"/>
    <w:rsid w:val="007B10D9"/>
    <w:rsid w:val="007B15A3"/>
    <w:rsid w:val="007B65DB"/>
    <w:rsid w:val="007C0B91"/>
    <w:rsid w:val="007C0BDD"/>
    <w:rsid w:val="007C1656"/>
    <w:rsid w:val="007C4F61"/>
    <w:rsid w:val="007C59C4"/>
    <w:rsid w:val="007C6835"/>
    <w:rsid w:val="007C75E0"/>
    <w:rsid w:val="007D02BE"/>
    <w:rsid w:val="007D1893"/>
    <w:rsid w:val="007D5FA2"/>
    <w:rsid w:val="007E0CD5"/>
    <w:rsid w:val="007E122E"/>
    <w:rsid w:val="007E3D5F"/>
    <w:rsid w:val="007E597D"/>
    <w:rsid w:val="007E5CAB"/>
    <w:rsid w:val="007E64C1"/>
    <w:rsid w:val="007F4EC5"/>
    <w:rsid w:val="007F634B"/>
    <w:rsid w:val="007F661B"/>
    <w:rsid w:val="007F6802"/>
    <w:rsid w:val="00802784"/>
    <w:rsid w:val="00803383"/>
    <w:rsid w:val="00806CE0"/>
    <w:rsid w:val="00811ACD"/>
    <w:rsid w:val="00811F58"/>
    <w:rsid w:val="00812003"/>
    <w:rsid w:val="0081263E"/>
    <w:rsid w:val="0081418B"/>
    <w:rsid w:val="00814C3A"/>
    <w:rsid w:val="00815C27"/>
    <w:rsid w:val="008163FF"/>
    <w:rsid w:val="00820AEF"/>
    <w:rsid w:val="008227A5"/>
    <w:rsid w:val="00822E7E"/>
    <w:rsid w:val="008253C8"/>
    <w:rsid w:val="008272ED"/>
    <w:rsid w:val="00830ACF"/>
    <w:rsid w:val="00834EA4"/>
    <w:rsid w:val="0084292E"/>
    <w:rsid w:val="00844694"/>
    <w:rsid w:val="00845115"/>
    <w:rsid w:val="008451DC"/>
    <w:rsid w:val="00852D81"/>
    <w:rsid w:val="00853F9D"/>
    <w:rsid w:val="0085667F"/>
    <w:rsid w:val="008617F3"/>
    <w:rsid w:val="0086414D"/>
    <w:rsid w:val="008658F6"/>
    <w:rsid w:val="00865B9B"/>
    <w:rsid w:val="008670ED"/>
    <w:rsid w:val="0086759F"/>
    <w:rsid w:val="00870FD6"/>
    <w:rsid w:val="008718AA"/>
    <w:rsid w:val="00872830"/>
    <w:rsid w:val="008808CB"/>
    <w:rsid w:val="00880D7C"/>
    <w:rsid w:val="008847D1"/>
    <w:rsid w:val="00885882"/>
    <w:rsid w:val="008859E6"/>
    <w:rsid w:val="008915E9"/>
    <w:rsid w:val="00891D12"/>
    <w:rsid w:val="00892CE9"/>
    <w:rsid w:val="008934F5"/>
    <w:rsid w:val="008A048D"/>
    <w:rsid w:val="008A1182"/>
    <w:rsid w:val="008A2256"/>
    <w:rsid w:val="008A31E1"/>
    <w:rsid w:val="008A39B7"/>
    <w:rsid w:val="008B226F"/>
    <w:rsid w:val="008B2A9C"/>
    <w:rsid w:val="008C14A7"/>
    <w:rsid w:val="008C284B"/>
    <w:rsid w:val="008C4E79"/>
    <w:rsid w:val="008C5A40"/>
    <w:rsid w:val="008C5DAA"/>
    <w:rsid w:val="008C787A"/>
    <w:rsid w:val="008E40E2"/>
    <w:rsid w:val="008E6C57"/>
    <w:rsid w:val="008E6D20"/>
    <w:rsid w:val="008E7470"/>
    <w:rsid w:val="008E7587"/>
    <w:rsid w:val="008F2E42"/>
    <w:rsid w:val="008F3866"/>
    <w:rsid w:val="008F3B55"/>
    <w:rsid w:val="008F3D27"/>
    <w:rsid w:val="008F5AD5"/>
    <w:rsid w:val="0090127D"/>
    <w:rsid w:val="009018A4"/>
    <w:rsid w:val="009026C6"/>
    <w:rsid w:val="009030B0"/>
    <w:rsid w:val="00905F21"/>
    <w:rsid w:val="0091417F"/>
    <w:rsid w:val="009143FD"/>
    <w:rsid w:val="00917D02"/>
    <w:rsid w:val="00920A51"/>
    <w:rsid w:val="00920DBC"/>
    <w:rsid w:val="00922542"/>
    <w:rsid w:val="00924BC2"/>
    <w:rsid w:val="009251E3"/>
    <w:rsid w:val="0093582A"/>
    <w:rsid w:val="009423FB"/>
    <w:rsid w:val="00943C7B"/>
    <w:rsid w:val="0094670B"/>
    <w:rsid w:val="00947FC3"/>
    <w:rsid w:val="00950813"/>
    <w:rsid w:val="0095148A"/>
    <w:rsid w:val="009514EC"/>
    <w:rsid w:val="009521D0"/>
    <w:rsid w:val="00961615"/>
    <w:rsid w:val="0096647C"/>
    <w:rsid w:val="0097415D"/>
    <w:rsid w:val="00980A42"/>
    <w:rsid w:val="00985BEF"/>
    <w:rsid w:val="00986D62"/>
    <w:rsid w:val="00990FF8"/>
    <w:rsid w:val="00994AFD"/>
    <w:rsid w:val="009956B4"/>
    <w:rsid w:val="009976B3"/>
    <w:rsid w:val="00997B0F"/>
    <w:rsid w:val="009A313D"/>
    <w:rsid w:val="009A335A"/>
    <w:rsid w:val="009A3792"/>
    <w:rsid w:val="009A3A53"/>
    <w:rsid w:val="009A538A"/>
    <w:rsid w:val="009A6F00"/>
    <w:rsid w:val="009B0CF1"/>
    <w:rsid w:val="009B1FBF"/>
    <w:rsid w:val="009B2B65"/>
    <w:rsid w:val="009B2F1F"/>
    <w:rsid w:val="009B422E"/>
    <w:rsid w:val="009B4D6F"/>
    <w:rsid w:val="009B5A6D"/>
    <w:rsid w:val="009B5FF5"/>
    <w:rsid w:val="009C0688"/>
    <w:rsid w:val="009C0E3B"/>
    <w:rsid w:val="009C0E86"/>
    <w:rsid w:val="009C1AB9"/>
    <w:rsid w:val="009D012B"/>
    <w:rsid w:val="009D2938"/>
    <w:rsid w:val="009D3181"/>
    <w:rsid w:val="009D5314"/>
    <w:rsid w:val="009D5CB2"/>
    <w:rsid w:val="009E04E4"/>
    <w:rsid w:val="009E48A3"/>
    <w:rsid w:val="009E4FC6"/>
    <w:rsid w:val="009E5310"/>
    <w:rsid w:val="009E6BB7"/>
    <w:rsid w:val="009F1371"/>
    <w:rsid w:val="009F3126"/>
    <w:rsid w:val="009F5678"/>
    <w:rsid w:val="00A039CA"/>
    <w:rsid w:val="00A04FBF"/>
    <w:rsid w:val="00A05DCA"/>
    <w:rsid w:val="00A068EC"/>
    <w:rsid w:val="00A10D10"/>
    <w:rsid w:val="00A11437"/>
    <w:rsid w:val="00A11F12"/>
    <w:rsid w:val="00A13743"/>
    <w:rsid w:val="00A139A6"/>
    <w:rsid w:val="00A14F76"/>
    <w:rsid w:val="00A1746F"/>
    <w:rsid w:val="00A2696E"/>
    <w:rsid w:val="00A2701B"/>
    <w:rsid w:val="00A4194A"/>
    <w:rsid w:val="00A42161"/>
    <w:rsid w:val="00A4424B"/>
    <w:rsid w:val="00A476B8"/>
    <w:rsid w:val="00A50D37"/>
    <w:rsid w:val="00A512A5"/>
    <w:rsid w:val="00A512C9"/>
    <w:rsid w:val="00A539E4"/>
    <w:rsid w:val="00A5438F"/>
    <w:rsid w:val="00A55597"/>
    <w:rsid w:val="00A56251"/>
    <w:rsid w:val="00A56C0B"/>
    <w:rsid w:val="00A57C22"/>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0D11"/>
    <w:rsid w:val="00A93219"/>
    <w:rsid w:val="00A9509F"/>
    <w:rsid w:val="00AA24A4"/>
    <w:rsid w:val="00AA4766"/>
    <w:rsid w:val="00AA6CE1"/>
    <w:rsid w:val="00AA780B"/>
    <w:rsid w:val="00AB2157"/>
    <w:rsid w:val="00AB26E0"/>
    <w:rsid w:val="00AB29A9"/>
    <w:rsid w:val="00AB3AB0"/>
    <w:rsid w:val="00AB3D38"/>
    <w:rsid w:val="00AB4760"/>
    <w:rsid w:val="00AB5A11"/>
    <w:rsid w:val="00AB5ED5"/>
    <w:rsid w:val="00AB66A5"/>
    <w:rsid w:val="00AC07D4"/>
    <w:rsid w:val="00AC0DE2"/>
    <w:rsid w:val="00AC2621"/>
    <w:rsid w:val="00AC58F6"/>
    <w:rsid w:val="00AC7636"/>
    <w:rsid w:val="00AD0140"/>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11F3"/>
    <w:rsid w:val="00B2499C"/>
    <w:rsid w:val="00B277E4"/>
    <w:rsid w:val="00B30528"/>
    <w:rsid w:val="00B3168E"/>
    <w:rsid w:val="00B3411B"/>
    <w:rsid w:val="00B35051"/>
    <w:rsid w:val="00B4108F"/>
    <w:rsid w:val="00B443C3"/>
    <w:rsid w:val="00B4454C"/>
    <w:rsid w:val="00B44B08"/>
    <w:rsid w:val="00B44C25"/>
    <w:rsid w:val="00B44DC5"/>
    <w:rsid w:val="00B4644C"/>
    <w:rsid w:val="00B4772C"/>
    <w:rsid w:val="00B50CF5"/>
    <w:rsid w:val="00B51209"/>
    <w:rsid w:val="00B525A7"/>
    <w:rsid w:val="00B54093"/>
    <w:rsid w:val="00B569B1"/>
    <w:rsid w:val="00B60082"/>
    <w:rsid w:val="00B61CED"/>
    <w:rsid w:val="00B62C69"/>
    <w:rsid w:val="00B631B7"/>
    <w:rsid w:val="00B63280"/>
    <w:rsid w:val="00B70C0E"/>
    <w:rsid w:val="00B7329A"/>
    <w:rsid w:val="00B76124"/>
    <w:rsid w:val="00B80DE8"/>
    <w:rsid w:val="00B8161D"/>
    <w:rsid w:val="00B84EBC"/>
    <w:rsid w:val="00B86755"/>
    <w:rsid w:val="00B90C14"/>
    <w:rsid w:val="00B926B7"/>
    <w:rsid w:val="00B93930"/>
    <w:rsid w:val="00B965CD"/>
    <w:rsid w:val="00B9691D"/>
    <w:rsid w:val="00B96E4B"/>
    <w:rsid w:val="00B96F5E"/>
    <w:rsid w:val="00BA204C"/>
    <w:rsid w:val="00BA2D4C"/>
    <w:rsid w:val="00BA70CB"/>
    <w:rsid w:val="00BB2075"/>
    <w:rsid w:val="00BB2090"/>
    <w:rsid w:val="00BB2CCE"/>
    <w:rsid w:val="00BB51C8"/>
    <w:rsid w:val="00BB56D3"/>
    <w:rsid w:val="00BB65D4"/>
    <w:rsid w:val="00BB6CB4"/>
    <w:rsid w:val="00BB7E97"/>
    <w:rsid w:val="00BC112C"/>
    <w:rsid w:val="00BC163B"/>
    <w:rsid w:val="00BC200C"/>
    <w:rsid w:val="00BC2F6B"/>
    <w:rsid w:val="00BC3B75"/>
    <w:rsid w:val="00BC46F2"/>
    <w:rsid w:val="00BC6222"/>
    <w:rsid w:val="00BC65EE"/>
    <w:rsid w:val="00BD0512"/>
    <w:rsid w:val="00BD201F"/>
    <w:rsid w:val="00BD2FEA"/>
    <w:rsid w:val="00BD3371"/>
    <w:rsid w:val="00BE34FF"/>
    <w:rsid w:val="00BE3AD8"/>
    <w:rsid w:val="00BE57A7"/>
    <w:rsid w:val="00BF1A9A"/>
    <w:rsid w:val="00BF498A"/>
    <w:rsid w:val="00BF50A2"/>
    <w:rsid w:val="00BF56A6"/>
    <w:rsid w:val="00C0329C"/>
    <w:rsid w:val="00C055D9"/>
    <w:rsid w:val="00C07667"/>
    <w:rsid w:val="00C123BB"/>
    <w:rsid w:val="00C12AF0"/>
    <w:rsid w:val="00C13C29"/>
    <w:rsid w:val="00C144CA"/>
    <w:rsid w:val="00C17310"/>
    <w:rsid w:val="00C17606"/>
    <w:rsid w:val="00C21CF2"/>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492B"/>
    <w:rsid w:val="00C57367"/>
    <w:rsid w:val="00C60DD3"/>
    <w:rsid w:val="00C61055"/>
    <w:rsid w:val="00C61312"/>
    <w:rsid w:val="00C657F9"/>
    <w:rsid w:val="00C720C8"/>
    <w:rsid w:val="00C7322E"/>
    <w:rsid w:val="00C73F5E"/>
    <w:rsid w:val="00C75CCE"/>
    <w:rsid w:val="00C778A1"/>
    <w:rsid w:val="00C80299"/>
    <w:rsid w:val="00C81B22"/>
    <w:rsid w:val="00C8328B"/>
    <w:rsid w:val="00C83317"/>
    <w:rsid w:val="00C844FA"/>
    <w:rsid w:val="00C84AC6"/>
    <w:rsid w:val="00C85C8A"/>
    <w:rsid w:val="00C85F4A"/>
    <w:rsid w:val="00C86724"/>
    <w:rsid w:val="00C87F4C"/>
    <w:rsid w:val="00C92434"/>
    <w:rsid w:val="00C96B7C"/>
    <w:rsid w:val="00C976DE"/>
    <w:rsid w:val="00C979CE"/>
    <w:rsid w:val="00CA1354"/>
    <w:rsid w:val="00CA1363"/>
    <w:rsid w:val="00CA618A"/>
    <w:rsid w:val="00CA6C68"/>
    <w:rsid w:val="00CA7FAB"/>
    <w:rsid w:val="00CB30AA"/>
    <w:rsid w:val="00CB3E27"/>
    <w:rsid w:val="00CB4E1D"/>
    <w:rsid w:val="00CC1A28"/>
    <w:rsid w:val="00CC4B6D"/>
    <w:rsid w:val="00CC6A3F"/>
    <w:rsid w:val="00CC7DE2"/>
    <w:rsid w:val="00CD7F25"/>
    <w:rsid w:val="00CD7F92"/>
    <w:rsid w:val="00CE16A1"/>
    <w:rsid w:val="00CE4FDE"/>
    <w:rsid w:val="00CF2D8C"/>
    <w:rsid w:val="00CF2DE2"/>
    <w:rsid w:val="00CF30C4"/>
    <w:rsid w:val="00CF48EA"/>
    <w:rsid w:val="00CF63C2"/>
    <w:rsid w:val="00CF6CFA"/>
    <w:rsid w:val="00D00E91"/>
    <w:rsid w:val="00D02E23"/>
    <w:rsid w:val="00D03108"/>
    <w:rsid w:val="00D04484"/>
    <w:rsid w:val="00D077D2"/>
    <w:rsid w:val="00D07A31"/>
    <w:rsid w:val="00D1398A"/>
    <w:rsid w:val="00D1459C"/>
    <w:rsid w:val="00D15C09"/>
    <w:rsid w:val="00D16ADA"/>
    <w:rsid w:val="00D17B81"/>
    <w:rsid w:val="00D17EE8"/>
    <w:rsid w:val="00D21056"/>
    <w:rsid w:val="00D243E7"/>
    <w:rsid w:val="00D24469"/>
    <w:rsid w:val="00D24893"/>
    <w:rsid w:val="00D312D2"/>
    <w:rsid w:val="00D33BE3"/>
    <w:rsid w:val="00D37459"/>
    <w:rsid w:val="00D37E3E"/>
    <w:rsid w:val="00D40ADF"/>
    <w:rsid w:val="00D43612"/>
    <w:rsid w:val="00D44362"/>
    <w:rsid w:val="00D45256"/>
    <w:rsid w:val="00D4697C"/>
    <w:rsid w:val="00D515DB"/>
    <w:rsid w:val="00D52CBF"/>
    <w:rsid w:val="00D54C28"/>
    <w:rsid w:val="00D576A3"/>
    <w:rsid w:val="00D576CA"/>
    <w:rsid w:val="00D62067"/>
    <w:rsid w:val="00D621D6"/>
    <w:rsid w:val="00D63644"/>
    <w:rsid w:val="00D662AA"/>
    <w:rsid w:val="00D6653E"/>
    <w:rsid w:val="00D66F04"/>
    <w:rsid w:val="00D678AC"/>
    <w:rsid w:val="00D71AF3"/>
    <w:rsid w:val="00D72793"/>
    <w:rsid w:val="00D735D6"/>
    <w:rsid w:val="00D73E36"/>
    <w:rsid w:val="00D75213"/>
    <w:rsid w:val="00D83D1B"/>
    <w:rsid w:val="00D85561"/>
    <w:rsid w:val="00D8732D"/>
    <w:rsid w:val="00D90043"/>
    <w:rsid w:val="00D90831"/>
    <w:rsid w:val="00D920CD"/>
    <w:rsid w:val="00D92BA6"/>
    <w:rsid w:val="00D92FC8"/>
    <w:rsid w:val="00D93F90"/>
    <w:rsid w:val="00D950BA"/>
    <w:rsid w:val="00D979C6"/>
    <w:rsid w:val="00D97FC5"/>
    <w:rsid w:val="00D97FDC"/>
    <w:rsid w:val="00DA4AB8"/>
    <w:rsid w:val="00DA4D57"/>
    <w:rsid w:val="00DB3171"/>
    <w:rsid w:val="00DB5F3B"/>
    <w:rsid w:val="00DB7EEF"/>
    <w:rsid w:val="00DC0881"/>
    <w:rsid w:val="00DC1645"/>
    <w:rsid w:val="00DC50E2"/>
    <w:rsid w:val="00DC54A0"/>
    <w:rsid w:val="00DC6C9C"/>
    <w:rsid w:val="00DC7EB2"/>
    <w:rsid w:val="00DD005F"/>
    <w:rsid w:val="00DD0624"/>
    <w:rsid w:val="00DD13B0"/>
    <w:rsid w:val="00DD6678"/>
    <w:rsid w:val="00DE13B8"/>
    <w:rsid w:val="00DE19B1"/>
    <w:rsid w:val="00DE378C"/>
    <w:rsid w:val="00DE7055"/>
    <w:rsid w:val="00DE71AB"/>
    <w:rsid w:val="00DF1A94"/>
    <w:rsid w:val="00DF25C5"/>
    <w:rsid w:val="00DF2FF3"/>
    <w:rsid w:val="00DF3134"/>
    <w:rsid w:val="00DF4031"/>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2AC7"/>
    <w:rsid w:val="00E2604E"/>
    <w:rsid w:val="00E264E0"/>
    <w:rsid w:val="00E2682A"/>
    <w:rsid w:val="00E27678"/>
    <w:rsid w:val="00E27B37"/>
    <w:rsid w:val="00E3200D"/>
    <w:rsid w:val="00E340A7"/>
    <w:rsid w:val="00E34208"/>
    <w:rsid w:val="00E37290"/>
    <w:rsid w:val="00E37A55"/>
    <w:rsid w:val="00E41C6F"/>
    <w:rsid w:val="00E45107"/>
    <w:rsid w:val="00E452BC"/>
    <w:rsid w:val="00E469FA"/>
    <w:rsid w:val="00E47B5D"/>
    <w:rsid w:val="00E47F4C"/>
    <w:rsid w:val="00E52467"/>
    <w:rsid w:val="00E52D98"/>
    <w:rsid w:val="00E544F9"/>
    <w:rsid w:val="00E54B1B"/>
    <w:rsid w:val="00E571E1"/>
    <w:rsid w:val="00E57809"/>
    <w:rsid w:val="00E603B8"/>
    <w:rsid w:val="00E60A37"/>
    <w:rsid w:val="00E6170C"/>
    <w:rsid w:val="00E62221"/>
    <w:rsid w:val="00E62923"/>
    <w:rsid w:val="00E62F5F"/>
    <w:rsid w:val="00E637DD"/>
    <w:rsid w:val="00E65BB2"/>
    <w:rsid w:val="00E66FD7"/>
    <w:rsid w:val="00E71C9B"/>
    <w:rsid w:val="00E72143"/>
    <w:rsid w:val="00E730A5"/>
    <w:rsid w:val="00E75503"/>
    <w:rsid w:val="00E80269"/>
    <w:rsid w:val="00E811F3"/>
    <w:rsid w:val="00E82463"/>
    <w:rsid w:val="00E84351"/>
    <w:rsid w:val="00E84F50"/>
    <w:rsid w:val="00E85F91"/>
    <w:rsid w:val="00E93182"/>
    <w:rsid w:val="00E932EE"/>
    <w:rsid w:val="00E93A21"/>
    <w:rsid w:val="00E94212"/>
    <w:rsid w:val="00E96577"/>
    <w:rsid w:val="00E96D0F"/>
    <w:rsid w:val="00E97519"/>
    <w:rsid w:val="00EA1ADC"/>
    <w:rsid w:val="00EA23A7"/>
    <w:rsid w:val="00EA75C1"/>
    <w:rsid w:val="00EB1B5D"/>
    <w:rsid w:val="00EB295F"/>
    <w:rsid w:val="00EB3B91"/>
    <w:rsid w:val="00EB560F"/>
    <w:rsid w:val="00EB6E16"/>
    <w:rsid w:val="00EB78F4"/>
    <w:rsid w:val="00EC0770"/>
    <w:rsid w:val="00EC0DD2"/>
    <w:rsid w:val="00EC16F8"/>
    <w:rsid w:val="00EC2910"/>
    <w:rsid w:val="00EC2A8D"/>
    <w:rsid w:val="00EC48C8"/>
    <w:rsid w:val="00EC4FD6"/>
    <w:rsid w:val="00EC571A"/>
    <w:rsid w:val="00EC67B1"/>
    <w:rsid w:val="00ED0949"/>
    <w:rsid w:val="00ED13D2"/>
    <w:rsid w:val="00ED1E60"/>
    <w:rsid w:val="00ED219D"/>
    <w:rsid w:val="00ED3206"/>
    <w:rsid w:val="00ED61DF"/>
    <w:rsid w:val="00EE0ED9"/>
    <w:rsid w:val="00EE109E"/>
    <w:rsid w:val="00EE23B1"/>
    <w:rsid w:val="00EE2E55"/>
    <w:rsid w:val="00EE382A"/>
    <w:rsid w:val="00EE3EB0"/>
    <w:rsid w:val="00EE6BC0"/>
    <w:rsid w:val="00EE7E2A"/>
    <w:rsid w:val="00EF08B7"/>
    <w:rsid w:val="00EF176E"/>
    <w:rsid w:val="00EF1C05"/>
    <w:rsid w:val="00EF2700"/>
    <w:rsid w:val="00EF277A"/>
    <w:rsid w:val="00EF3951"/>
    <w:rsid w:val="00EF6426"/>
    <w:rsid w:val="00F00033"/>
    <w:rsid w:val="00F01A04"/>
    <w:rsid w:val="00F02006"/>
    <w:rsid w:val="00F041A6"/>
    <w:rsid w:val="00F0574A"/>
    <w:rsid w:val="00F10944"/>
    <w:rsid w:val="00F163FF"/>
    <w:rsid w:val="00F166D4"/>
    <w:rsid w:val="00F16860"/>
    <w:rsid w:val="00F25C38"/>
    <w:rsid w:val="00F33A99"/>
    <w:rsid w:val="00F35DE1"/>
    <w:rsid w:val="00F40E0E"/>
    <w:rsid w:val="00F42488"/>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4BB6"/>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5673"/>
    <w:rsid w:val="00FC6A15"/>
    <w:rsid w:val="00FC6AA4"/>
    <w:rsid w:val="00FD23CD"/>
    <w:rsid w:val="00FD4F5A"/>
    <w:rsid w:val="00FD68B9"/>
    <w:rsid w:val="00FD6CB9"/>
    <w:rsid w:val="00FD7D89"/>
    <w:rsid w:val="00FE3081"/>
    <w:rsid w:val="00FE3E3B"/>
    <w:rsid w:val="00FE7D87"/>
    <w:rsid w:val="00FF0134"/>
    <w:rsid w:val="00FF1620"/>
    <w:rsid w:val="00FF21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219"/>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D45256"/>
    <w:pPr>
      <w:keepNext/>
      <w:spacing w:before="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723015"/>
    <w:pPr>
      <w:spacing w:before="0" w:after="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D45256"/>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723015"/>
    <w:rPr>
      <w:snapToGrid w:val="0"/>
      <w:lang w:val="fr-FR" w:eastAsia="en-US"/>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customStyle="1" w:styleId="UnresolvedMention">
    <w:name w:val="Unresolved Mention"/>
    <w:basedOn w:val="DefaultParagraphFont"/>
    <w:uiPriority w:val="99"/>
    <w:semiHidden/>
    <w:unhideWhenUsed/>
    <w:rsid w:val="00561872"/>
    <w:rPr>
      <w:color w:val="605E5C"/>
      <w:shd w:val="clear" w:color="auto" w:fill="E1DFDD"/>
    </w:rPr>
  </w:style>
  <w:style w:type="paragraph" w:customStyle="1" w:styleId="CharCharChar">
    <w:name w:val="Char Char Char"/>
    <w:basedOn w:val="Normal"/>
    <w:link w:val="FootnoteReference"/>
    <w:rsid w:val="00DF4031"/>
    <w:pPr>
      <w:spacing w:before="0" w:after="0" w:line="240" w:lineRule="exact"/>
    </w:pPr>
    <w:rPr>
      <w:rFonts w:ascii="Times New Roman" w:hAnsi="Times New Roman"/>
      <w:snapToGrid/>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93931491">
      <w:bodyDiv w:val="1"/>
      <w:marLeft w:val="0"/>
      <w:marRight w:val="0"/>
      <w:marTop w:val="0"/>
      <w:marBottom w:val="0"/>
      <w:divBdr>
        <w:top w:val="none" w:sz="0" w:space="0" w:color="auto"/>
        <w:left w:val="none" w:sz="0" w:space="0" w:color="auto"/>
        <w:bottom w:val="none" w:sz="0" w:space="0" w:color="auto"/>
        <w:right w:val="none" w:sz="0" w:space="0" w:color="auto"/>
      </w:divBdr>
      <w:divsChild>
        <w:div w:id="1890458386">
          <w:marLeft w:val="0"/>
          <w:marRight w:val="0"/>
          <w:marTop w:val="15"/>
          <w:marBottom w:val="0"/>
          <w:divBdr>
            <w:top w:val="none" w:sz="0" w:space="0" w:color="auto"/>
            <w:left w:val="none" w:sz="0" w:space="0" w:color="auto"/>
            <w:bottom w:val="none" w:sz="0" w:space="0" w:color="auto"/>
            <w:right w:val="none" w:sz="0" w:space="0" w:color="auto"/>
          </w:divBdr>
          <w:divsChild>
            <w:div w:id="488985112">
              <w:marLeft w:val="0"/>
              <w:marRight w:val="0"/>
              <w:marTop w:val="0"/>
              <w:marBottom w:val="0"/>
              <w:divBdr>
                <w:top w:val="none" w:sz="0" w:space="0" w:color="auto"/>
                <w:left w:val="none" w:sz="0" w:space="0" w:color="auto"/>
                <w:bottom w:val="none" w:sz="0" w:space="0" w:color="auto"/>
                <w:right w:val="none" w:sz="0" w:space="0" w:color="auto"/>
              </w:divBdr>
              <w:divsChild>
                <w:div w:id="614676538">
                  <w:marLeft w:val="0"/>
                  <w:marRight w:val="0"/>
                  <w:marTop w:val="0"/>
                  <w:marBottom w:val="0"/>
                  <w:divBdr>
                    <w:top w:val="none" w:sz="0" w:space="0" w:color="auto"/>
                    <w:left w:val="none" w:sz="0" w:space="0" w:color="auto"/>
                    <w:bottom w:val="none" w:sz="0" w:space="0" w:color="auto"/>
                    <w:right w:val="none" w:sz="0" w:space="0" w:color="auto"/>
                  </w:divBdr>
                </w:div>
                <w:div w:id="842822872">
                  <w:marLeft w:val="0"/>
                  <w:marRight w:val="0"/>
                  <w:marTop w:val="0"/>
                  <w:marBottom w:val="0"/>
                  <w:divBdr>
                    <w:top w:val="none" w:sz="0" w:space="0" w:color="auto"/>
                    <w:left w:val="none" w:sz="0" w:space="0" w:color="auto"/>
                    <w:bottom w:val="none" w:sz="0" w:space="0" w:color="auto"/>
                    <w:right w:val="none" w:sz="0" w:space="0" w:color="auto"/>
                  </w:divBdr>
                </w:div>
                <w:div w:id="474295720">
                  <w:marLeft w:val="0"/>
                  <w:marRight w:val="0"/>
                  <w:marTop w:val="0"/>
                  <w:marBottom w:val="0"/>
                  <w:divBdr>
                    <w:top w:val="none" w:sz="0" w:space="0" w:color="auto"/>
                    <w:left w:val="none" w:sz="0" w:space="0" w:color="auto"/>
                    <w:bottom w:val="none" w:sz="0" w:space="0" w:color="auto"/>
                    <w:right w:val="none" w:sz="0" w:space="0" w:color="auto"/>
                  </w:divBdr>
                </w:div>
                <w:div w:id="302275705">
                  <w:marLeft w:val="0"/>
                  <w:marRight w:val="0"/>
                  <w:marTop w:val="0"/>
                  <w:marBottom w:val="0"/>
                  <w:divBdr>
                    <w:top w:val="none" w:sz="0" w:space="0" w:color="auto"/>
                    <w:left w:val="none" w:sz="0" w:space="0" w:color="auto"/>
                    <w:bottom w:val="none" w:sz="0" w:space="0" w:color="auto"/>
                    <w:right w:val="none" w:sz="0" w:space="0" w:color="auto"/>
                  </w:divBdr>
                </w:div>
                <w:div w:id="1044137974">
                  <w:marLeft w:val="0"/>
                  <w:marRight w:val="0"/>
                  <w:marTop w:val="0"/>
                  <w:marBottom w:val="0"/>
                  <w:divBdr>
                    <w:top w:val="none" w:sz="0" w:space="0" w:color="auto"/>
                    <w:left w:val="none" w:sz="0" w:space="0" w:color="auto"/>
                    <w:bottom w:val="none" w:sz="0" w:space="0" w:color="auto"/>
                    <w:right w:val="none" w:sz="0" w:space="0" w:color="auto"/>
                  </w:divBdr>
                </w:div>
                <w:div w:id="860514409">
                  <w:marLeft w:val="0"/>
                  <w:marRight w:val="0"/>
                  <w:marTop w:val="0"/>
                  <w:marBottom w:val="0"/>
                  <w:divBdr>
                    <w:top w:val="none" w:sz="0" w:space="0" w:color="auto"/>
                    <w:left w:val="none" w:sz="0" w:space="0" w:color="auto"/>
                    <w:bottom w:val="none" w:sz="0" w:space="0" w:color="auto"/>
                    <w:right w:val="none" w:sz="0" w:space="0" w:color="auto"/>
                  </w:divBdr>
                </w:div>
                <w:div w:id="99727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341567">
          <w:marLeft w:val="0"/>
          <w:marRight w:val="0"/>
          <w:marTop w:val="15"/>
          <w:marBottom w:val="0"/>
          <w:divBdr>
            <w:top w:val="none" w:sz="0" w:space="0" w:color="auto"/>
            <w:left w:val="none" w:sz="0" w:space="0" w:color="auto"/>
            <w:bottom w:val="none" w:sz="0" w:space="0" w:color="auto"/>
            <w:right w:val="none" w:sz="0" w:space="0" w:color="auto"/>
          </w:divBdr>
          <w:divsChild>
            <w:div w:id="1008481265">
              <w:marLeft w:val="0"/>
              <w:marRight w:val="0"/>
              <w:marTop w:val="0"/>
              <w:marBottom w:val="0"/>
              <w:divBdr>
                <w:top w:val="none" w:sz="0" w:space="0" w:color="auto"/>
                <w:left w:val="none" w:sz="0" w:space="0" w:color="auto"/>
                <w:bottom w:val="none" w:sz="0" w:space="0" w:color="auto"/>
                <w:right w:val="none" w:sz="0" w:space="0" w:color="auto"/>
              </w:divBdr>
              <w:divsChild>
                <w:div w:id="198013232">
                  <w:marLeft w:val="0"/>
                  <w:marRight w:val="0"/>
                  <w:marTop w:val="0"/>
                  <w:marBottom w:val="0"/>
                  <w:divBdr>
                    <w:top w:val="none" w:sz="0" w:space="0" w:color="auto"/>
                    <w:left w:val="none" w:sz="0" w:space="0" w:color="auto"/>
                    <w:bottom w:val="none" w:sz="0" w:space="0" w:color="auto"/>
                    <w:right w:val="none" w:sz="0" w:space="0" w:color="auto"/>
                  </w:divBdr>
                </w:div>
                <w:div w:id="1540631363">
                  <w:marLeft w:val="0"/>
                  <w:marRight w:val="0"/>
                  <w:marTop w:val="0"/>
                  <w:marBottom w:val="0"/>
                  <w:divBdr>
                    <w:top w:val="none" w:sz="0" w:space="0" w:color="auto"/>
                    <w:left w:val="none" w:sz="0" w:space="0" w:color="auto"/>
                    <w:bottom w:val="none" w:sz="0" w:space="0" w:color="auto"/>
                    <w:right w:val="none" w:sz="0" w:space="0" w:color="auto"/>
                  </w:divBdr>
                </w:div>
                <w:div w:id="1329944174">
                  <w:marLeft w:val="0"/>
                  <w:marRight w:val="0"/>
                  <w:marTop w:val="0"/>
                  <w:marBottom w:val="0"/>
                  <w:divBdr>
                    <w:top w:val="none" w:sz="0" w:space="0" w:color="auto"/>
                    <w:left w:val="none" w:sz="0" w:space="0" w:color="auto"/>
                    <w:bottom w:val="none" w:sz="0" w:space="0" w:color="auto"/>
                    <w:right w:val="none" w:sz="0" w:space="0" w:color="auto"/>
                  </w:divBdr>
                </w:div>
                <w:div w:id="1344016824">
                  <w:marLeft w:val="0"/>
                  <w:marRight w:val="0"/>
                  <w:marTop w:val="0"/>
                  <w:marBottom w:val="0"/>
                  <w:divBdr>
                    <w:top w:val="none" w:sz="0" w:space="0" w:color="auto"/>
                    <w:left w:val="none" w:sz="0" w:space="0" w:color="auto"/>
                    <w:bottom w:val="none" w:sz="0" w:space="0" w:color="auto"/>
                    <w:right w:val="none" w:sz="0" w:space="0" w:color="auto"/>
                  </w:divBdr>
                </w:div>
                <w:div w:id="120324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380203244">
      <w:bodyDiv w:val="1"/>
      <w:marLeft w:val="0"/>
      <w:marRight w:val="0"/>
      <w:marTop w:val="0"/>
      <w:marBottom w:val="0"/>
      <w:divBdr>
        <w:top w:val="none" w:sz="0" w:space="0" w:color="auto"/>
        <w:left w:val="none" w:sz="0" w:space="0" w:color="auto"/>
        <w:bottom w:val="none" w:sz="0" w:space="0" w:color="auto"/>
        <w:right w:val="none" w:sz="0" w:space="0" w:color="auto"/>
      </w:divBdr>
    </w:div>
    <w:div w:id="159436141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33725624">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https://ec.europa.eu/info/funding-tenders/opportunities/portal/screen/hom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fcu.gov.r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c.europa.eu/budget/explained/management/protecting/protect_en.cf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fcu.questions@mfin.gov.rs" TargetMode="External"/><Relationship Id="rId5" Type="http://schemas.openxmlformats.org/officeDocument/2006/relationships/webSettings" Target="webSettings.xml"/><Relationship Id="rId15" Type="http://schemas.openxmlformats.org/officeDocument/2006/relationships/hyperlink" Target="https://wikis.ec.europa.eu/display/ExactExternalWiki/Annexes" TargetMode="External"/><Relationship Id="rId10" Type="http://schemas.openxmlformats.org/officeDocument/2006/relationships/hyperlink" Target="http://www.cfcu.gov.rs"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yperlink" Target="mailto:cfcu.kontakt@mfin.gov.r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s://www.sanctionsmap.eu/" TargetMode="External"/><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DAA17-C81A-4D46-B3F2-0026611AB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6531</Words>
  <Characters>37232</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43676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Jovana Jovčić</cp:lastModifiedBy>
  <cp:revision>2</cp:revision>
  <cp:lastPrinted>2018-04-13T13:21:00Z</cp:lastPrinted>
  <dcterms:created xsi:type="dcterms:W3CDTF">2025-04-29T07:43:00Z</dcterms:created>
  <dcterms:modified xsi:type="dcterms:W3CDTF">2025-04-29T07:43:00Z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2023-04-04T08:25:04Z</vt:lpwstr>
  </property>
  <property fmtid="{D5CDD505-2E9C-101B-9397-08002B2CF9AE}" pid="5" name="MSIP_Label_6bd9ddd1-4d20-43f6-abfa-fc3c07406f94_Method">
    <vt:lpwstr>Privileged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ee81b4b7-452f-47a1-9376-022cade272e5</vt:lpwstr>
  </property>
  <property fmtid="{D5CDD505-2E9C-101B-9397-08002B2CF9AE}" pid="9" name="MSIP_Label_6bd9ddd1-4d20-43f6-abfa-fc3c07406f94_ContentBits">
    <vt:lpwstr>0</vt:lpwstr>
  </property>
</Properties>
</file>